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CF75F54" w14:textId="77777777" w:rsidTr="00295EFF">
        <w:tc>
          <w:tcPr>
            <w:tcW w:w="1620" w:type="dxa"/>
            <w:tcBorders>
              <w:bottom w:val="single" w:sz="4" w:space="0" w:color="auto"/>
            </w:tcBorders>
            <w:shd w:val="clear" w:color="auto" w:fill="FFFFFF"/>
            <w:vAlign w:val="center"/>
          </w:tcPr>
          <w:p w14:paraId="1317A91D" w14:textId="77777777" w:rsidR="00067FE2" w:rsidRDefault="00067FE2" w:rsidP="001F0F85">
            <w:pPr>
              <w:pStyle w:val="Header"/>
              <w:spacing w:before="120" w:after="120"/>
            </w:pPr>
            <w:r>
              <w:t>NPRR Number</w:t>
            </w:r>
          </w:p>
        </w:tc>
        <w:tc>
          <w:tcPr>
            <w:tcW w:w="1237" w:type="dxa"/>
            <w:tcBorders>
              <w:bottom w:val="single" w:sz="4" w:space="0" w:color="auto"/>
            </w:tcBorders>
            <w:vAlign w:val="center"/>
          </w:tcPr>
          <w:p w14:paraId="0DBF6D91" w14:textId="4A18D525" w:rsidR="00067FE2" w:rsidRDefault="005668A1" w:rsidP="001F0F85">
            <w:pPr>
              <w:pStyle w:val="Header"/>
              <w:jc w:val="center"/>
            </w:pPr>
            <w:hyperlink r:id="rId11" w:history="1">
              <w:r w:rsidRPr="005668A1">
                <w:rPr>
                  <w:rStyle w:val="Hyperlink"/>
                </w:rPr>
                <w:t>1293</w:t>
              </w:r>
            </w:hyperlink>
          </w:p>
        </w:tc>
        <w:tc>
          <w:tcPr>
            <w:tcW w:w="923" w:type="dxa"/>
            <w:tcBorders>
              <w:bottom w:val="single" w:sz="4" w:space="0" w:color="auto"/>
            </w:tcBorders>
            <w:shd w:val="clear" w:color="auto" w:fill="FFFFFF"/>
            <w:vAlign w:val="center"/>
          </w:tcPr>
          <w:p w14:paraId="03DB17B7" w14:textId="77777777" w:rsidR="00067FE2" w:rsidRDefault="00067FE2" w:rsidP="00F44236">
            <w:pPr>
              <w:pStyle w:val="Header"/>
            </w:pPr>
            <w:r>
              <w:t>NPRR Title</w:t>
            </w:r>
          </w:p>
        </w:tc>
        <w:tc>
          <w:tcPr>
            <w:tcW w:w="6660" w:type="dxa"/>
            <w:tcBorders>
              <w:bottom w:val="single" w:sz="4" w:space="0" w:color="auto"/>
            </w:tcBorders>
            <w:vAlign w:val="center"/>
          </w:tcPr>
          <w:p w14:paraId="07297843" w14:textId="5D4980D4" w:rsidR="00067FE2" w:rsidRDefault="000E30E1" w:rsidP="00F44236">
            <w:pPr>
              <w:pStyle w:val="Header"/>
            </w:pPr>
            <w:r>
              <w:t xml:space="preserve">Clarifications </w:t>
            </w:r>
            <w:r w:rsidR="0098782E">
              <w:t>to the Modeling Timeline</w:t>
            </w:r>
            <w:r w:rsidR="00BC36DD">
              <w:t>s</w:t>
            </w:r>
          </w:p>
        </w:tc>
      </w:tr>
      <w:tr w:rsidR="00295EFF" w:rsidRPr="00E01925" w14:paraId="0C2BFA70" w14:textId="77777777" w:rsidTr="00726374">
        <w:trPr>
          <w:trHeight w:val="539"/>
        </w:trPr>
        <w:tc>
          <w:tcPr>
            <w:tcW w:w="2857" w:type="dxa"/>
            <w:gridSpan w:val="2"/>
            <w:shd w:val="clear" w:color="auto" w:fill="FFFFFF"/>
            <w:vAlign w:val="center"/>
          </w:tcPr>
          <w:p w14:paraId="1EE2E6C5" w14:textId="51CFB645" w:rsidR="00295EFF" w:rsidRPr="00295EFF" w:rsidRDefault="00295EFF" w:rsidP="00295EFF">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3F3FC316" w14:textId="28904F5B" w:rsidR="00295EFF" w:rsidRPr="00E01925" w:rsidRDefault="00295EFF" w:rsidP="00176375">
            <w:pPr>
              <w:pStyle w:val="NormalArial"/>
              <w:spacing w:before="120" w:after="120"/>
            </w:pPr>
            <w:r>
              <w:t>August 13</w:t>
            </w:r>
            <w:r w:rsidRPr="00295EFF">
              <w:t>, 2025</w:t>
            </w:r>
          </w:p>
        </w:tc>
      </w:tr>
      <w:tr w:rsidR="00295EFF" w:rsidRPr="00E01925" w14:paraId="3BB4363E" w14:textId="77777777" w:rsidTr="00726374">
        <w:trPr>
          <w:trHeight w:val="521"/>
        </w:trPr>
        <w:tc>
          <w:tcPr>
            <w:tcW w:w="2857" w:type="dxa"/>
            <w:gridSpan w:val="2"/>
            <w:shd w:val="clear" w:color="auto" w:fill="FFFFFF"/>
            <w:vAlign w:val="center"/>
          </w:tcPr>
          <w:p w14:paraId="4F2C10BE" w14:textId="396924B4" w:rsidR="00295EFF" w:rsidRPr="00E01925" w:rsidRDefault="00295EFF" w:rsidP="00295EFF">
            <w:pPr>
              <w:pStyle w:val="Header"/>
              <w:rPr>
                <w:bCs w:val="0"/>
              </w:rPr>
            </w:pPr>
            <w:r>
              <w:rPr>
                <w:bCs w:val="0"/>
              </w:rPr>
              <w:t>Action</w:t>
            </w:r>
          </w:p>
        </w:tc>
        <w:tc>
          <w:tcPr>
            <w:tcW w:w="7583" w:type="dxa"/>
            <w:gridSpan w:val="2"/>
            <w:shd w:val="clear" w:color="auto" w:fill="FFFFFF"/>
            <w:vAlign w:val="center"/>
          </w:tcPr>
          <w:p w14:paraId="688B1BBE" w14:textId="7D45790E" w:rsidR="00295EFF" w:rsidRPr="00295EFF" w:rsidDel="00295EFF" w:rsidRDefault="00295EFF" w:rsidP="00176375">
            <w:pPr>
              <w:pStyle w:val="NormalArial"/>
              <w:spacing w:before="120" w:after="120"/>
            </w:pPr>
            <w:r>
              <w:t>Recommended Approval</w:t>
            </w:r>
          </w:p>
        </w:tc>
      </w:tr>
      <w:tr w:rsidR="00295EFF" w:rsidRPr="00E01925" w14:paraId="344121BA" w14:textId="77777777" w:rsidTr="00726374">
        <w:trPr>
          <w:trHeight w:val="629"/>
        </w:trPr>
        <w:tc>
          <w:tcPr>
            <w:tcW w:w="2857" w:type="dxa"/>
            <w:gridSpan w:val="2"/>
            <w:shd w:val="clear" w:color="auto" w:fill="FFFFFF"/>
            <w:vAlign w:val="center"/>
          </w:tcPr>
          <w:p w14:paraId="48A269C9" w14:textId="43412B2D" w:rsidR="00295EFF" w:rsidRPr="00295EFF" w:rsidRDefault="00295EFF" w:rsidP="00295EFF">
            <w:pPr>
              <w:pStyle w:val="Header"/>
            </w:pPr>
            <w:r>
              <w:t>Timeline</w:t>
            </w:r>
          </w:p>
        </w:tc>
        <w:tc>
          <w:tcPr>
            <w:tcW w:w="7583" w:type="dxa"/>
            <w:gridSpan w:val="2"/>
            <w:shd w:val="clear" w:color="auto" w:fill="FFFFFF"/>
            <w:vAlign w:val="center"/>
          </w:tcPr>
          <w:p w14:paraId="34441E09" w14:textId="4323CB48" w:rsidR="00295EFF" w:rsidRPr="00295EFF" w:rsidRDefault="00295EFF" w:rsidP="00F44236">
            <w:pPr>
              <w:pStyle w:val="Header"/>
              <w:rPr>
                <w:b w:val="0"/>
              </w:rPr>
            </w:pPr>
            <w:r w:rsidRPr="00295EFF">
              <w:rPr>
                <w:b w:val="0"/>
              </w:rPr>
              <w:t>Normal</w:t>
            </w:r>
          </w:p>
        </w:tc>
      </w:tr>
      <w:tr w:rsidR="00295EFF" w:rsidRPr="00E01925" w14:paraId="23798FEA" w14:textId="77777777" w:rsidTr="00295EFF">
        <w:trPr>
          <w:trHeight w:val="817"/>
        </w:trPr>
        <w:tc>
          <w:tcPr>
            <w:tcW w:w="2857" w:type="dxa"/>
            <w:gridSpan w:val="2"/>
            <w:shd w:val="clear" w:color="auto" w:fill="FFFFFF"/>
            <w:vAlign w:val="center"/>
          </w:tcPr>
          <w:p w14:paraId="3433E71D" w14:textId="30E48E0C" w:rsidR="00295EFF" w:rsidDel="00295EFF" w:rsidRDefault="00295EFF" w:rsidP="00295EFF">
            <w:pPr>
              <w:pStyle w:val="Header"/>
            </w:pPr>
            <w:r>
              <w:t>Proposed Effective Date</w:t>
            </w:r>
          </w:p>
        </w:tc>
        <w:tc>
          <w:tcPr>
            <w:tcW w:w="7583" w:type="dxa"/>
            <w:gridSpan w:val="2"/>
            <w:shd w:val="clear" w:color="auto" w:fill="FFFFFF"/>
            <w:vAlign w:val="center"/>
          </w:tcPr>
          <w:p w14:paraId="463612BC" w14:textId="62BC9A4C" w:rsidR="00295EFF" w:rsidRPr="00295EFF" w:rsidRDefault="00295EFF" w:rsidP="00F44236">
            <w:pPr>
              <w:pStyle w:val="Header"/>
              <w:rPr>
                <w:b w:val="0"/>
              </w:rPr>
            </w:pPr>
            <w:r>
              <w:rPr>
                <w:b w:val="0"/>
              </w:rPr>
              <w:t>To be determined</w:t>
            </w:r>
          </w:p>
        </w:tc>
      </w:tr>
      <w:tr w:rsidR="00295EFF" w:rsidRPr="00E01925" w14:paraId="7C5750AF" w14:textId="77777777" w:rsidTr="00295EFF">
        <w:trPr>
          <w:trHeight w:val="817"/>
        </w:trPr>
        <w:tc>
          <w:tcPr>
            <w:tcW w:w="2857" w:type="dxa"/>
            <w:gridSpan w:val="2"/>
            <w:shd w:val="clear" w:color="auto" w:fill="FFFFFF"/>
            <w:vAlign w:val="center"/>
          </w:tcPr>
          <w:p w14:paraId="671C73AC" w14:textId="24EAB460" w:rsidR="00295EFF" w:rsidDel="00295EFF" w:rsidRDefault="00295EFF" w:rsidP="00295EFF">
            <w:pPr>
              <w:pStyle w:val="Header"/>
            </w:pPr>
            <w:r>
              <w:t>Priority and Rank Assigned</w:t>
            </w:r>
          </w:p>
        </w:tc>
        <w:tc>
          <w:tcPr>
            <w:tcW w:w="7583" w:type="dxa"/>
            <w:gridSpan w:val="2"/>
            <w:shd w:val="clear" w:color="auto" w:fill="FFFFFF"/>
            <w:vAlign w:val="center"/>
          </w:tcPr>
          <w:p w14:paraId="498E8A2A" w14:textId="4DCC3C44" w:rsidR="00295EFF" w:rsidRPr="00295EFF" w:rsidRDefault="00295EFF" w:rsidP="00F44236">
            <w:pPr>
              <w:pStyle w:val="Header"/>
              <w:rPr>
                <w:b w:val="0"/>
              </w:rPr>
            </w:pPr>
            <w:r>
              <w:rPr>
                <w:b w:val="0"/>
              </w:rPr>
              <w:t>To be determined</w:t>
            </w:r>
          </w:p>
        </w:tc>
      </w:tr>
      <w:tr w:rsidR="009D17F0" w14:paraId="32BD51E0" w14:textId="77777777" w:rsidTr="00295EFF">
        <w:trPr>
          <w:trHeight w:val="773"/>
        </w:trPr>
        <w:tc>
          <w:tcPr>
            <w:tcW w:w="2857" w:type="dxa"/>
            <w:gridSpan w:val="2"/>
            <w:tcBorders>
              <w:top w:val="single" w:sz="4" w:space="0" w:color="auto"/>
              <w:bottom w:val="single" w:sz="4" w:space="0" w:color="auto"/>
            </w:tcBorders>
            <w:shd w:val="clear" w:color="auto" w:fill="FFFFFF"/>
            <w:vAlign w:val="center"/>
          </w:tcPr>
          <w:p w14:paraId="1221C815" w14:textId="77777777" w:rsidR="009D17F0" w:rsidRDefault="0007682E" w:rsidP="001F0F85">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50598A2" w14:textId="240AFED8" w:rsidR="009D17F0" w:rsidRPr="00FB509B" w:rsidRDefault="00065EDA" w:rsidP="00F44236">
            <w:pPr>
              <w:pStyle w:val="NormalArial"/>
            </w:pPr>
            <w:r>
              <w:t>3.10.1</w:t>
            </w:r>
            <w:r w:rsidR="0098782E">
              <w:t>, Time Line for Network Operations Model Changes</w:t>
            </w:r>
          </w:p>
        </w:tc>
      </w:tr>
      <w:tr w:rsidR="00C9766A" w14:paraId="7AECBC9A" w14:textId="77777777" w:rsidTr="00295EFF">
        <w:trPr>
          <w:trHeight w:val="518"/>
        </w:trPr>
        <w:tc>
          <w:tcPr>
            <w:tcW w:w="2857" w:type="dxa"/>
            <w:gridSpan w:val="2"/>
            <w:tcBorders>
              <w:bottom w:val="single" w:sz="4" w:space="0" w:color="auto"/>
            </w:tcBorders>
            <w:shd w:val="clear" w:color="auto" w:fill="FFFFFF"/>
            <w:vAlign w:val="center"/>
          </w:tcPr>
          <w:p w14:paraId="23FABBBE" w14:textId="77777777" w:rsidR="00C9766A" w:rsidRDefault="00625E5D" w:rsidP="001F0F8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50138CB" w14:textId="46FC544F" w:rsidR="00C9766A" w:rsidRPr="00FB509B" w:rsidRDefault="0098782E" w:rsidP="00176375">
            <w:pPr>
              <w:pStyle w:val="NormalArial"/>
              <w:spacing w:before="120" w:after="120"/>
            </w:pPr>
            <w:r>
              <w:t>None</w:t>
            </w:r>
          </w:p>
        </w:tc>
      </w:tr>
      <w:tr w:rsidR="009D17F0" w14:paraId="57F53379" w14:textId="77777777" w:rsidTr="00295EFF">
        <w:trPr>
          <w:trHeight w:val="518"/>
        </w:trPr>
        <w:tc>
          <w:tcPr>
            <w:tcW w:w="2857" w:type="dxa"/>
            <w:gridSpan w:val="2"/>
            <w:tcBorders>
              <w:bottom w:val="single" w:sz="4" w:space="0" w:color="auto"/>
            </w:tcBorders>
            <w:shd w:val="clear" w:color="auto" w:fill="FFFFFF"/>
            <w:vAlign w:val="center"/>
          </w:tcPr>
          <w:p w14:paraId="670C5F9F"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0BD4461" w14:textId="7174AEAF" w:rsidR="009D17F0" w:rsidRPr="0098782E" w:rsidRDefault="0098782E" w:rsidP="008D5D83">
            <w:pPr>
              <w:pStyle w:val="NormalArial"/>
              <w:spacing w:before="120" w:after="120"/>
              <w:rPr>
                <w:b/>
                <w:bCs/>
              </w:rPr>
            </w:pPr>
            <w:r w:rsidRPr="001458FF">
              <w:t>This Nodal Protocol Revision Request (NPRR) clarifies</w:t>
            </w:r>
            <w:r w:rsidR="00E417E1" w:rsidRPr="00065EDA">
              <w:t xml:space="preserve"> </w:t>
            </w:r>
            <w:r>
              <w:t>t</w:t>
            </w:r>
            <w:r w:rsidR="00E417E1" w:rsidRPr="00065EDA">
              <w:t>he 'Update Network Operations Model Production Environment' milestone</w:t>
            </w:r>
            <w:r w:rsidR="00E417E1">
              <w:t xml:space="preserve"> dates</w:t>
            </w:r>
            <w:r w:rsidR="00E71C39">
              <w:t>.</w:t>
            </w:r>
          </w:p>
        </w:tc>
      </w:tr>
      <w:tr w:rsidR="009D17F0" w14:paraId="1DF6835F" w14:textId="77777777" w:rsidTr="00295EFF">
        <w:trPr>
          <w:trHeight w:val="518"/>
        </w:trPr>
        <w:tc>
          <w:tcPr>
            <w:tcW w:w="2857" w:type="dxa"/>
            <w:gridSpan w:val="2"/>
            <w:shd w:val="clear" w:color="auto" w:fill="FFFFFF"/>
            <w:vAlign w:val="center"/>
          </w:tcPr>
          <w:p w14:paraId="74C49AEC" w14:textId="77777777" w:rsidR="009D17F0" w:rsidRDefault="009D17F0" w:rsidP="00F44236">
            <w:pPr>
              <w:pStyle w:val="Header"/>
            </w:pPr>
            <w:r>
              <w:t>Reason for Revision</w:t>
            </w:r>
          </w:p>
        </w:tc>
        <w:tc>
          <w:tcPr>
            <w:tcW w:w="7583" w:type="dxa"/>
            <w:gridSpan w:val="2"/>
            <w:vAlign w:val="center"/>
          </w:tcPr>
          <w:p w14:paraId="35783424" w14:textId="60F78642" w:rsidR="00555554" w:rsidRDefault="00D57E83" w:rsidP="00555554">
            <w:pPr>
              <w:pStyle w:val="NormalArial"/>
              <w:tabs>
                <w:tab w:val="left" w:pos="432"/>
              </w:tabs>
              <w:spacing w:before="120"/>
              <w:ind w:left="432" w:hanging="432"/>
              <w:rPr>
                <w:rFonts w:cs="Arial"/>
                <w:color w:val="000000"/>
              </w:rPr>
            </w:pPr>
            <w:r>
              <w:pict w14:anchorId="701A3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5F750BD6" w14:textId="49CEC0E9" w:rsidR="00555554" w:rsidRPr="00BD53C5" w:rsidRDefault="00D57E83" w:rsidP="00555554">
            <w:pPr>
              <w:pStyle w:val="NormalArial"/>
              <w:tabs>
                <w:tab w:val="left" w:pos="432"/>
              </w:tabs>
              <w:spacing w:before="120"/>
              <w:ind w:left="432" w:hanging="432"/>
              <w:rPr>
                <w:rFonts w:cs="Arial"/>
                <w:color w:val="000000"/>
              </w:rPr>
            </w:pPr>
            <w:r>
              <w:pict w14:anchorId="39FC64E3">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28540AE1" w14:textId="6BF5CA99" w:rsidR="00555554" w:rsidRPr="00BD53C5" w:rsidRDefault="00D57E83" w:rsidP="00555554">
            <w:pPr>
              <w:pStyle w:val="NormalArial"/>
              <w:spacing w:before="120"/>
              <w:ind w:left="432" w:hanging="432"/>
              <w:rPr>
                <w:rFonts w:cs="Arial"/>
                <w:color w:val="000000"/>
              </w:rPr>
            </w:pPr>
            <w:r>
              <w:pict w14:anchorId="22B73D8C">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3B321010" w14:textId="4E6B0CF3" w:rsidR="00E71C39" w:rsidRDefault="00D57E83" w:rsidP="00E71C39">
            <w:pPr>
              <w:pStyle w:val="NormalArial"/>
              <w:spacing w:before="120"/>
              <w:rPr>
                <w:iCs/>
                <w:kern w:val="24"/>
              </w:rPr>
            </w:pPr>
            <w:r>
              <w:pict w14:anchorId="6AC0D89B">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0A9F03BE" w14:textId="29C919AF" w:rsidR="00E71C39" w:rsidRDefault="00D57E83" w:rsidP="00E71C39">
            <w:pPr>
              <w:pStyle w:val="NormalArial"/>
              <w:spacing w:before="120"/>
              <w:rPr>
                <w:iCs/>
                <w:kern w:val="24"/>
              </w:rPr>
            </w:pPr>
            <w:r>
              <w:pict w14:anchorId="0342ADB8">
                <v:shape id="_x0000_i1029" type="#_x0000_t75" style="width:15.6pt;height:15pt">
                  <v:imagedata r:id="rId12" o:title=""/>
                </v:shape>
              </w:pict>
            </w:r>
            <w:r w:rsidR="00E71C39" w:rsidRPr="006629C8">
              <w:t xml:space="preserve">  </w:t>
            </w:r>
            <w:r w:rsidR="00E71C39">
              <w:rPr>
                <w:iCs/>
                <w:kern w:val="24"/>
              </w:rPr>
              <w:t>Regulatory requirements</w:t>
            </w:r>
          </w:p>
          <w:p w14:paraId="115F3FE8" w14:textId="73E2F739" w:rsidR="00E71C39" w:rsidRPr="00CD242D" w:rsidRDefault="00D57E83" w:rsidP="00E71C39">
            <w:pPr>
              <w:pStyle w:val="NormalArial"/>
              <w:spacing w:before="120"/>
              <w:rPr>
                <w:rFonts w:cs="Arial"/>
                <w:color w:val="000000"/>
              </w:rPr>
            </w:pPr>
            <w:r>
              <w:pict w14:anchorId="300F258A">
                <v:shape id="_x0000_i1030" type="#_x0000_t75" style="width:15.6pt;height:15pt">
                  <v:imagedata r:id="rId12" o:title=""/>
                </v:shape>
              </w:pict>
            </w:r>
            <w:r w:rsidR="00E71C39" w:rsidRPr="006629C8">
              <w:t xml:space="preserve">  </w:t>
            </w:r>
            <w:r w:rsidR="00555554">
              <w:rPr>
                <w:rFonts w:cs="Arial"/>
                <w:color w:val="000000"/>
              </w:rPr>
              <w:t>ERCOT Board/PUCT Directive</w:t>
            </w:r>
          </w:p>
          <w:p w14:paraId="0E235D62" w14:textId="77777777" w:rsidR="00555554" w:rsidRDefault="00555554" w:rsidP="00E71C39">
            <w:pPr>
              <w:pStyle w:val="NormalArial"/>
              <w:rPr>
                <w:i/>
                <w:sz w:val="20"/>
                <w:szCs w:val="20"/>
              </w:rPr>
            </w:pPr>
          </w:p>
          <w:p w14:paraId="7DC2319E" w14:textId="77777777"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42949855" w14:textId="77777777" w:rsidTr="00295EFF">
        <w:trPr>
          <w:trHeight w:val="518"/>
        </w:trPr>
        <w:tc>
          <w:tcPr>
            <w:tcW w:w="2857" w:type="dxa"/>
            <w:gridSpan w:val="2"/>
            <w:shd w:val="clear" w:color="auto" w:fill="FFFFFF"/>
            <w:vAlign w:val="center"/>
          </w:tcPr>
          <w:p w14:paraId="151A887D" w14:textId="77777777" w:rsidR="00625E5D" w:rsidRDefault="00555554" w:rsidP="00F44236">
            <w:pPr>
              <w:pStyle w:val="Header"/>
            </w:pPr>
            <w:r>
              <w:lastRenderedPageBreak/>
              <w:t>Justification of Reason for Revision and Market Impacts</w:t>
            </w:r>
          </w:p>
        </w:tc>
        <w:tc>
          <w:tcPr>
            <w:tcW w:w="7583" w:type="dxa"/>
            <w:gridSpan w:val="2"/>
            <w:vAlign w:val="center"/>
          </w:tcPr>
          <w:p w14:paraId="35F2E6FF" w14:textId="18A0D813" w:rsidR="00625E5D" w:rsidRPr="00625E5D" w:rsidRDefault="00065EDA" w:rsidP="00625E5D">
            <w:pPr>
              <w:pStyle w:val="NormalArial"/>
              <w:spacing w:before="120" w:after="120"/>
              <w:rPr>
                <w:iCs/>
                <w:kern w:val="24"/>
              </w:rPr>
            </w:pPr>
            <w:r w:rsidRPr="00065EDA">
              <w:t xml:space="preserve">The 'Update Network Operations Model Production Environment' milestone refers to the date the updated model is loaded into ERCOT’s </w:t>
            </w:r>
            <w:r w:rsidRPr="001F0F85">
              <w:t xml:space="preserve">production </w:t>
            </w:r>
            <w:r w:rsidR="00FB6B0F">
              <w:t>Energy Management System (</w:t>
            </w:r>
            <w:r w:rsidRPr="001F0F85">
              <w:t>EMS</w:t>
            </w:r>
            <w:r w:rsidR="00FB6B0F">
              <w:t>)</w:t>
            </w:r>
            <w:r w:rsidRPr="001F0F85">
              <w:t xml:space="preserve"> model for operations</w:t>
            </w:r>
            <w:r w:rsidRPr="00065EDA">
              <w:t xml:space="preserve">. </w:t>
            </w:r>
            <w:r w:rsidR="0098782E">
              <w:t xml:space="preserve"> </w:t>
            </w:r>
            <w:r w:rsidRPr="00065EDA">
              <w:t xml:space="preserve">Actual implementation does not always occur on the </w:t>
            </w:r>
            <w:r w:rsidR="0098782E">
              <w:t>first</w:t>
            </w:r>
            <w:r w:rsidRPr="00065EDA">
              <w:t xml:space="preserve"> of the month. </w:t>
            </w:r>
            <w:r w:rsidR="0098782E">
              <w:t xml:space="preserve"> </w:t>
            </w:r>
            <w:r w:rsidRPr="00065EDA">
              <w:t xml:space="preserve">Instead, ERCOT follows a published production load schedule, which is posted </w:t>
            </w:r>
            <w:r w:rsidR="00784909">
              <w:t xml:space="preserve">on ERCOT’s </w:t>
            </w:r>
            <w:hyperlink r:id="rId17" w:history="1">
              <w:r w:rsidR="00784909" w:rsidRPr="00784909">
                <w:rPr>
                  <w:rStyle w:val="Hyperlink"/>
                </w:rPr>
                <w:t>Production Load Schedule</w:t>
              </w:r>
            </w:hyperlink>
            <w:r w:rsidR="00784909">
              <w:t xml:space="preserve"> page</w:t>
            </w:r>
            <w:r w:rsidRPr="00065EDA">
              <w:t>.</w:t>
            </w:r>
            <w:r w:rsidR="000E30E1">
              <w:t xml:space="preserve">  This NPRR aligns with the long-standing practice of following the Production Load Schedule that is posted.</w:t>
            </w:r>
          </w:p>
        </w:tc>
      </w:tr>
      <w:tr w:rsidR="00295EFF" w14:paraId="7CCB9659" w14:textId="77777777" w:rsidTr="00295EFF">
        <w:trPr>
          <w:trHeight w:val="518"/>
        </w:trPr>
        <w:tc>
          <w:tcPr>
            <w:tcW w:w="2857" w:type="dxa"/>
            <w:gridSpan w:val="2"/>
            <w:shd w:val="clear" w:color="auto" w:fill="FFFFFF"/>
            <w:vAlign w:val="center"/>
          </w:tcPr>
          <w:p w14:paraId="178EF404" w14:textId="411E365B" w:rsidR="00295EFF" w:rsidRDefault="00295EFF" w:rsidP="00F44236">
            <w:pPr>
              <w:pStyle w:val="Header"/>
            </w:pPr>
            <w:r>
              <w:t>PRS Decision</w:t>
            </w:r>
          </w:p>
        </w:tc>
        <w:tc>
          <w:tcPr>
            <w:tcW w:w="7583" w:type="dxa"/>
            <w:gridSpan w:val="2"/>
            <w:vAlign w:val="center"/>
          </w:tcPr>
          <w:p w14:paraId="6233EB02" w14:textId="19355743" w:rsidR="00295EFF" w:rsidRPr="00065EDA" w:rsidRDefault="00295EFF" w:rsidP="00625E5D">
            <w:pPr>
              <w:pStyle w:val="NormalArial"/>
              <w:spacing w:before="120" w:after="120"/>
            </w:pPr>
            <w:r>
              <w:t>On 8/13/25, PRS voted unanimously to recommend approval of NPRR1293 as submitted.  All Market Segments participated in the vote.</w:t>
            </w:r>
          </w:p>
        </w:tc>
      </w:tr>
      <w:tr w:rsidR="00295EFF" w14:paraId="557E43B1" w14:textId="77777777" w:rsidTr="00295EFF">
        <w:trPr>
          <w:trHeight w:val="518"/>
        </w:trPr>
        <w:tc>
          <w:tcPr>
            <w:tcW w:w="2857" w:type="dxa"/>
            <w:gridSpan w:val="2"/>
            <w:tcBorders>
              <w:bottom w:val="single" w:sz="4" w:space="0" w:color="auto"/>
            </w:tcBorders>
            <w:shd w:val="clear" w:color="auto" w:fill="FFFFFF"/>
            <w:vAlign w:val="center"/>
          </w:tcPr>
          <w:p w14:paraId="0BCF0C99" w14:textId="075F944A" w:rsidR="00295EFF" w:rsidRDefault="00295EFF" w:rsidP="00F44236">
            <w:pPr>
              <w:pStyle w:val="Header"/>
            </w:pPr>
            <w:r>
              <w:t>Summary of PRS Discussion</w:t>
            </w:r>
          </w:p>
        </w:tc>
        <w:tc>
          <w:tcPr>
            <w:tcW w:w="7583" w:type="dxa"/>
            <w:gridSpan w:val="2"/>
            <w:tcBorders>
              <w:bottom w:val="single" w:sz="4" w:space="0" w:color="auto"/>
            </w:tcBorders>
            <w:vAlign w:val="center"/>
          </w:tcPr>
          <w:p w14:paraId="2122F784" w14:textId="4AF7E4FA" w:rsidR="00295EFF" w:rsidRPr="00065EDA" w:rsidRDefault="00295EFF" w:rsidP="00625E5D">
            <w:pPr>
              <w:pStyle w:val="NormalArial"/>
              <w:spacing w:before="120" w:after="120"/>
            </w:pPr>
            <w:r>
              <w:t xml:space="preserve">On 8/13/25, PRS confirmed NPRR1293 edits as </w:t>
            </w:r>
            <w:r w:rsidR="00B97A5B">
              <w:t xml:space="preserve">clarifying and </w:t>
            </w:r>
            <w:r>
              <w:t xml:space="preserve">non-substantial. </w:t>
            </w:r>
          </w:p>
        </w:tc>
      </w:tr>
    </w:tbl>
    <w:p w14:paraId="59A4CA98"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7A5B" w:rsidRPr="00EC7156" w14:paraId="638766E6" w14:textId="77777777" w:rsidTr="009C711D">
        <w:trPr>
          <w:trHeight w:val="518"/>
        </w:trPr>
        <w:tc>
          <w:tcPr>
            <w:tcW w:w="10440" w:type="dxa"/>
            <w:gridSpan w:val="2"/>
            <w:shd w:val="clear" w:color="auto" w:fill="FFFFFF"/>
            <w:vAlign w:val="center"/>
          </w:tcPr>
          <w:p w14:paraId="3C71599B" w14:textId="77777777" w:rsidR="00B97A5B" w:rsidRPr="00EC7156" w:rsidRDefault="00B97A5B" w:rsidP="009C711D">
            <w:pPr>
              <w:pStyle w:val="NormalArial"/>
              <w:spacing w:before="120" w:after="120"/>
              <w:jc w:val="center"/>
              <w:rPr>
                <w:b/>
                <w:bCs/>
              </w:rPr>
            </w:pPr>
            <w:r w:rsidRPr="00EC7156">
              <w:rPr>
                <w:b/>
                <w:bCs/>
              </w:rPr>
              <w:t>Opinion</w:t>
            </w:r>
          </w:p>
        </w:tc>
      </w:tr>
      <w:tr w:rsidR="00B97A5B" w14:paraId="21589343" w14:textId="77777777" w:rsidTr="009C711D">
        <w:trPr>
          <w:trHeight w:val="518"/>
        </w:trPr>
        <w:tc>
          <w:tcPr>
            <w:tcW w:w="2880" w:type="dxa"/>
            <w:shd w:val="clear" w:color="auto" w:fill="FFFFFF"/>
            <w:vAlign w:val="center"/>
          </w:tcPr>
          <w:p w14:paraId="5C836C5B" w14:textId="77777777" w:rsidR="00B97A5B" w:rsidRDefault="00B97A5B" w:rsidP="009C711D">
            <w:pPr>
              <w:pStyle w:val="Header"/>
              <w:spacing w:before="120" w:after="120"/>
            </w:pPr>
            <w:r>
              <w:t>Credit Review</w:t>
            </w:r>
          </w:p>
        </w:tc>
        <w:tc>
          <w:tcPr>
            <w:tcW w:w="7560" w:type="dxa"/>
            <w:vAlign w:val="center"/>
          </w:tcPr>
          <w:p w14:paraId="38E0C0FE" w14:textId="4E547E60" w:rsidR="00B97A5B" w:rsidRDefault="00B97A5B" w:rsidP="009C711D">
            <w:pPr>
              <w:pStyle w:val="NormalArial"/>
              <w:spacing w:before="120" w:after="120"/>
            </w:pPr>
            <w:r>
              <w:t>To be determined</w:t>
            </w:r>
          </w:p>
        </w:tc>
      </w:tr>
      <w:tr w:rsidR="00B97A5B" w14:paraId="65CAA852" w14:textId="77777777" w:rsidTr="009C711D">
        <w:trPr>
          <w:trHeight w:val="518"/>
        </w:trPr>
        <w:tc>
          <w:tcPr>
            <w:tcW w:w="2880" w:type="dxa"/>
            <w:shd w:val="clear" w:color="auto" w:fill="FFFFFF"/>
            <w:vAlign w:val="center"/>
          </w:tcPr>
          <w:p w14:paraId="5E1633A6" w14:textId="77777777" w:rsidR="00B97A5B" w:rsidRDefault="00B97A5B" w:rsidP="009C711D">
            <w:pPr>
              <w:pStyle w:val="Header"/>
              <w:spacing w:before="120" w:after="120"/>
            </w:pPr>
            <w:r>
              <w:t>Independent Market Monitor Opinion</w:t>
            </w:r>
          </w:p>
        </w:tc>
        <w:tc>
          <w:tcPr>
            <w:tcW w:w="7560" w:type="dxa"/>
            <w:vAlign w:val="center"/>
          </w:tcPr>
          <w:p w14:paraId="14C85DFE" w14:textId="18F6E5C0" w:rsidR="00B97A5B" w:rsidRDefault="00B97A5B" w:rsidP="009C711D">
            <w:pPr>
              <w:pStyle w:val="NormalArial"/>
              <w:spacing w:before="120" w:after="120"/>
            </w:pPr>
            <w:r>
              <w:t>To be determined</w:t>
            </w:r>
          </w:p>
        </w:tc>
      </w:tr>
      <w:tr w:rsidR="00B97A5B" w14:paraId="510B45F8" w14:textId="77777777" w:rsidTr="009C711D">
        <w:trPr>
          <w:trHeight w:val="518"/>
        </w:trPr>
        <w:tc>
          <w:tcPr>
            <w:tcW w:w="2880" w:type="dxa"/>
            <w:shd w:val="clear" w:color="auto" w:fill="FFFFFF"/>
            <w:vAlign w:val="center"/>
          </w:tcPr>
          <w:p w14:paraId="2AA843D5" w14:textId="77777777" w:rsidR="00B97A5B" w:rsidRDefault="00B97A5B" w:rsidP="009C711D">
            <w:pPr>
              <w:pStyle w:val="Header"/>
              <w:spacing w:before="120" w:after="120"/>
            </w:pPr>
            <w:r>
              <w:t>ERCOT Opinion</w:t>
            </w:r>
          </w:p>
        </w:tc>
        <w:tc>
          <w:tcPr>
            <w:tcW w:w="7560" w:type="dxa"/>
            <w:vAlign w:val="center"/>
          </w:tcPr>
          <w:p w14:paraId="143F0764" w14:textId="77777777" w:rsidR="00B97A5B" w:rsidRDefault="00B97A5B" w:rsidP="009C711D">
            <w:pPr>
              <w:pStyle w:val="NormalArial"/>
              <w:spacing w:before="120" w:after="120"/>
            </w:pPr>
            <w:r>
              <w:t>To be determined</w:t>
            </w:r>
          </w:p>
        </w:tc>
      </w:tr>
      <w:tr w:rsidR="00B97A5B" w14:paraId="3C8AFFD6" w14:textId="77777777" w:rsidTr="009C711D">
        <w:trPr>
          <w:trHeight w:val="518"/>
        </w:trPr>
        <w:tc>
          <w:tcPr>
            <w:tcW w:w="2880" w:type="dxa"/>
            <w:tcBorders>
              <w:bottom w:val="single" w:sz="4" w:space="0" w:color="auto"/>
            </w:tcBorders>
            <w:shd w:val="clear" w:color="auto" w:fill="FFFFFF"/>
            <w:vAlign w:val="center"/>
          </w:tcPr>
          <w:p w14:paraId="38880F3D" w14:textId="77777777" w:rsidR="00B97A5B" w:rsidRDefault="00B97A5B" w:rsidP="009C711D">
            <w:pPr>
              <w:pStyle w:val="Header"/>
              <w:spacing w:before="120" w:after="120"/>
            </w:pPr>
            <w:r>
              <w:t>ERCOT Market Impact Statement</w:t>
            </w:r>
          </w:p>
        </w:tc>
        <w:tc>
          <w:tcPr>
            <w:tcW w:w="7560" w:type="dxa"/>
            <w:tcBorders>
              <w:bottom w:val="single" w:sz="4" w:space="0" w:color="auto"/>
            </w:tcBorders>
            <w:vAlign w:val="center"/>
          </w:tcPr>
          <w:p w14:paraId="56BD7053" w14:textId="77777777" w:rsidR="00B97A5B" w:rsidRDefault="00B97A5B" w:rsidP="009C711D">
            <w:pPr>
              <w:pStyle w:val="NormalArial"/>
              <w:spacing w:before="120" w:after="120"/>
            </w:pPr>
            <w:r>
              <w:t>To be determined</w:t>
            </w:r>
          </w:p>
        </w:tc>
      </w:tr>
    </w:tbl>
    <w:p w14:paraId="23C22652" w14:textId="77777777" w:rsidR="00B97A5B" w:rsidRPr="00D85807" w:rsidRDefault="00B97A5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6FFF35C" w14:textId="77777777" w:rsidTr="00D176CF">
        <w:trPr>
          <w:cantSplit/>
          <w:trHeight w:val="432"/>
        </w:trPr>
        <w:tc>
          <w:tcPr>
            <w:tcW w:w="10440" w:type="dxa"/>
            <w:gridSpan w:val="2"/>
            <w:tcBorders>
              <w:top w:val="single" w:sz="4" w:space="0" w:color="auto"/>
            </w:tcBorders>
            <w:shd w:val="clear" w:color="auto" w:fill="FFFFFF"/>
            <w:vAlign w:val="center"/>
          </w:tcPr>
          <w:p w14:paraId="21FD21A1" w14:textId="77777777" w:rsidR="00176375" w:rsidRPr="00176375" w:rsidRDefault="009A3772" w:rsidP="00176375">
            <w:pPr>
              <w:pStyle w:val="Header"/>
              <w:jc w:val="center"/>
              <w:rPr>
                <w:bCs w:val="0"/>
              </w:rPr>
            </w:pPr>
            <w:bookmarkStart w:id="0" w:name="_Hlk154568842"/>
            <w:r>
              <w:t>Sponsor</w:t>
            </w:r>
          </w:p>
        </w:tc>
      </w:tr>
      <w:tr w:rsidR="009A3772" w14:paraId="0DD6157F" w14:textId="77777777" w:rsidTr="00D176CF">
        <w:trPr>
          <w:cantSplit/>
          <w:trHeight w:val="432"/>
        </w:trPr>
        <w:tc>
          <w:tcPr>
            <w:tcW w:w="2880" w:type="dxa"/>
            <w:shd w:val="clear" w:color="auto" w:fill="FFFFFF"/>
            <w:vAlign w:val="center"/>
          </w:tcPr>
          <w:p w14:paraId="2427CA0B" w14:textId="77777777" w:rsidR="00176375" w:rsidRPr="00176375" w:rsidRDefault="009A3772" w:rsidP="00176375">
            <w:pPr>
              <w:pStyle w:val="Header"/>
              <w:rPr>
                <w:bCs w:val="0"/>
              </w:rPr>
            </w:pPr>
            <w:r w:rsidRPr="00B93CA0">
              <w:rPr>
                <w:bCs w:val="0"/>
              </w:rPr>
              <w:t>Name</w:t>
            </w:r>
          </w:p>
        </w:tc>
        <w:tc>
          <w:tcPr>
            <w:tcW w:w="7560" w:type="dxa"/>
            <w:vAlign w:val="center"/>
          </w:tcPr>
          <w:p w14:paraId="257ED5A0" w14:textId="5501168C" w:rsidR="009A3772" w:rsidRDefault="00065EDA">
            <w:pPr>
              <w:pStyle w:val="NormalArial"/>
            </w:pPr>
            <w:r>
              <w:t>Bill Blevins</w:t>
            </w:r>
          </w:p>
        </w:tc>
      </w:tr>
      <w:tr w:rsidR="009A3772" w14:paraId="471EA743" w14:textId="77777777" w:rsidTr="00D176CF">
        <w:trPr>
          <w:cantSplit/>
          <w:trHeight w:val="432"/>
        </w:trPr>
        <w:tc>
          <w:tcPr>
            <w:tcW w:w="2880" w:type="dxa"/>
            <w:shd w:val="clear" w:color="auto" w:fill="FFFFFF"/>
            <w:vAlign w:val="center"/>
          </w:tcPr>
          <w:p w14:paraId="69036FB8" w14:textId="77777777" w:rsidR="009A3772" w:rsidRPr="00B93CA0" w:rsidRDefault="009A3772">
            <w:pPr>
              <w:pStyle w:val="Header"/>
              <w:rPr>
                <w:bCs w:val="0"/>
              </w:rPr>
            </w:pPr>
            <w:r w:rsidRPr="00B93CA0">
              <w:rPr>
                <w:bCs w:val="0"/>
              </w:rPr>
              <w:t>E-mail Address</w:t>
            </w:r>
          </w:p>
        </w:tc>
        <w:tc>
          <w:tcPr>
            <w:tcW w:w="7560" w:type="dxa"/>
            <w:vAlign w:val="center"/>
          </w:tcPr>
          <w:p w14:paraId="43E1C3BB" w14:textId="1649F6BB" w:rsidR="009A3772" w:rsidRDefault="008312BF">
            <w:pPr>
              <w:pStyle w:val="NormalArial"/>
            </w:pPr>
            <w:hyperlink r:id="rId18" w:history="1">
              <w:r w:rsidRPr="00821BA3">
                <w:rPr>
                  <w:rStyle w:val="Hyperlink"/>
                </w:rPr>
                <w:t>bblevins@ercot.com</w:t>
              </w:r>
            </w:hyperlink>
            <w:r>
              <w:t xml:space="preserve"> </w:t>
            </w:r>
          </w:p>
        </w:tc>
      </w:tr>
      <w:tr w:rsidR="009A3772" w14:paraId="7B0EA3A4" w14:textId="77777777" w:rsidTr="00D176CF">
        <w:trPr>
          <w:cantSplit/>
          <w:trHeight w:val="432"/>
        </w:trPr>
        <w:tc>
          <w:tcPr>
            <w:tcW w:w="2880" w:type="dxa"/>
            <w:shd w:val="clear" w:color="auto" w:fill="FFFFFF"/>
            <w:vAlign w:val="center"/>
          </w:tcPr>
          <w:p w14:paraId="7E03965E" w14:textId="77777777" w:rsidR="009A3772" w:rsidRPr="00B93CA0" w:rsidRDefault="009A3772">
            <w:pPr>
              <w:pStyle w:val="Header"/>
              <w:rPr>
                <w:bCs w:val="0"/>
              </w:rPr>
            </w:pPr>
            <w:r w:rsidRPr="00B93CA0">
              <w:rPr>
                <w:bCs w:val="0"/>
              </w:rPr>
              <w:t>Company</w:t>
            </w:r>
          </w:p>
        </w:tc>
        <w:tc>
          <w:tcPr>
            <w:tcW w:w="7560" w:type="dxa"/>
            <w:vAlign w:val="center"/>
          </w:tcPr>
          <w:p w14:paraId="6AAC9CF7" w14:textId="39322B9C" w:rsidR="009A3772" w:rsidRDefault="00065EDA">
            <w:pPr>
              <w:pStyle w:val="NormalArial"/>
            </w:pPr>
            <w:r>
              <w:t>ERCOT</w:t>
            </w:r>
          </w:p>
        </w:tc>
      </w:tr>
      <w:tr w:rsidR="009A3772" w14:paraId="5008C1D4" w14:textId="77777777" w:rsidTr="00D176CF">
        <w:trPr>
          <w:cantSplit/>
          <w:trHeight w:val="432"/>
        </w:trPr>
        <w:tc>
          <w:tcPr>
            <w:tcW w:w="2880" w:type="dxa"/>
            <w:tcBorders>
              <w:bottom w:val="single" w:sz="4" w:space="0" w:color="auto"/>
            </w:tcBorders>
            <w:shd w:val="clear" w:color="auto" w:fill="FFFFFF"/>
            <w:vAlign w:val="center"/>
          </w:tcPr>
          <w:p w14:paraId="7BA8CAB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754C9C" w14:textId="1023123E" w:rsidR="009A3772" w:rsidRDefault="00065EDA">
            <w:pPr>
              <w:pStyle w:val="NormalArial"/>
            </w:pPr>
            <w:r>
              <w:t>512-912-6691</w:t>
            </w:r>
          </w:p>
        </w:tc>
      </w:tr>
      <w:tr w:rsidR="009A3772" w14:paraId="31A24C45" w14:textId="77777777" w:rsidTr="00D176CF">
        <w:trPr>
          <w:cantSplit/>
          <w:trHeight w:val="432"/>
        </w:trPr>
        <w:tc>
          <w:tcPr>
            <w:tcW w:w="2880" w:type="dxa"/>
            <w:shd w:val="clear" w:color="auto" w:fill="FFFFFF"/>
            <w:vAlign w:val="center"/>
          </w:tcPr>
          <w:p w14:paraId="7B00D4F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9F686E7" w14:textId="731AA4EA" w:rsidR="009A3772" w:rsidRDefault="00065EDA">
            <w:pPr>
              <w:pStyle w:val="NormalArial"/>
            </w:pPr>
            <w:r>
              <w:t>512-912-6314</w:t>
            </w:r>
          </w:p>
        </w:tc>
      </w:tr>
      <w:tr w:rsidR="009A3772" w14:paraId="51F6909C" w14:textId="77777777" w:rsidTr="00D176CF">
        <w:trPr>
          <w:cantSplit/>
          <w:trHeight w:val="432"/>
        </w:trPr>
        <w:tc>
          <w:tcPr>
            <w:tcW w:w="2880" w:type="dxa"/>
            <w:tcBorders>
              <w:bottom w:val="single" w:sz="4" w:space="0" w:color="auto"/>
            </w:tcBorders>
            <w:shd w:val="clear" w:color="auto" w:fill="FFFFFF"/>
            <w:vAlign w:val="center"/>
          </w:tcPr>
          <w:p w14:paraId="3A54D2A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32307FE" w14:textId="5D5B7BAD" w:rsidR="009A3772" w:rsidRDefault="0098782E">
            <w:pPr>
              <w:pStyle w:val="NormalArial"/>
            </w:pPr>
            <w:r>
              <w:t>Not Applicable</w:t>
            </w:r>
          </w:p>
        </w:tc>
      </w:tr>
      <w:bookmarkEnd w:id="0"/>
    </w:tbl>
    <w:p w14:paraId="7B169B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CA2796" w14:textId="77777777" w:rsidTr="00D176CF">
        <w:trPr>
          <w:cantSplit/>
          <w:trHeight w:val="432"/>
        </w:trPr>
        <w:tc>
          <w:tcPr>
            <w:tcW w:w="10440" w:type="dxa"/>
            <w:gridSpan w:val="2"/>
            <w:vAlign w:val="center"/>
          </w:tcPr>
          <w:p w14:paraId="2D61B785" w14:textId="77777777" w:rsidR="009A3772" w:rsidRPr="007C199B" w:rsidRDefault="009A3772" w:rsidP="007C199B">
            <w:pPr>
              <w:pStyle w:val="NormalArial"/>
              <w:jc w:val="center"/>
              <w:rPr>
                <w:b/>
              </w:rPr>
            </w:pPr>
            <w:r w:rsidRPr="007C199B">
              <w:rPr>
                <w:b/>
              </w:rPr>
              <w:t>Market Rules Staff Contact</w:t>
            </w:r>
          </w:p>
        </w:tc>
      </w:tr>
      <w:tr w:rsidR="0098782E" w:rsidRPr="00D56D61" w14:paraId="52DC80C3" w14:textId="77777777" w:rsidTr="00D176CF">
        <w:trPr>
          <w:cantSplit/>
          <w:trHeight w:val="432"/>
        </w:trPr>
        <w:tc>
          <w:tcPr>
            <w:tcW w:w="2880" w:type="dxa"/>
            <w:vAlign w:val="center"/>
          </w:tcPr>
          <w:p w14:paraId="1E5D56CC" w14:textId="77777777" w:rsidR="0098782E" w:rsidRPr="007C199B" w:rsidRDefault="0098782E" w:rsidP="0098782E">
            <w:pPr>
              <w:pStyle w:val="NormalArial"/>
              <w:rPr>
                <w:b/>
              </w:rPr>
            </w:pPr>
            <w:r w:rsidRPr="007C199B">
              <w:rPr>
                <w:b/>
              </w:rPr>
              <w:t>Name</w:t>
            </w:r>
          </w:p>
        </w:tc>
        <w:tc>
          <w:tcPr>
            <w:tcW w:w="7560" w:type="dxa"/>
            <w:vAlign w:val="center"/>
          </w:tcPr>
          <w:p w14:paraId="7DD79783" w14:textId="6C842975" w:rsidR="0098782E" w:rsidRPr="00D56D61" w:rsidRDefault="0098782E" w:rsidP="0098782E">
            <w:pPr>
              <w:pStyle w:val="NormalArial"/>
            </w:pPr>
            <w:r>
              <w:t>Jordan Troublefield</w:t>
            </w:r>
          </w:p>
        </w:tc>
      </w:tr>
      <w:tr w:rsidR="0098782E" w:rsidRPr="00D56D61" w14:paraId="4417DE76" w14:textId="77777777" w:rsidTr="00D176CF">
        <w:trPr>
          <w:cantSplit/>
          <w:trHeight w:val="432"/>
        </w:trPr>
        <w:tc>
          <w:tcPr>
            <w:tcW w:w="2880" w:type="dxa"/>
            <w:vAlign w:val="center"/>
          </w:tcPr>
          <w:p w14:paraId="7044A290" w14:textId="77777777" w:rsidR="0098782E" w:rsidRPr="007C199B" w:rsidRDefault="0098782E" w:rsidP="0098782E">
            <w:pPr>
              <w:pStyle w:val="NormalArial"/>
              <w:rPr>
                <w:b/>
              </w:rPr>
            </w:pPr>
            <w:r w:rsidRPr="007C199B">
              <w:rPr>
                <w:b/>
              </w:rPr>
              <w:t>E-Mail Address</w:t>
            </w:r>
          </w:p>
        </w:tc>
        <w:tc>
          <w:tcPr>
            <w:tcW w:w="7560" w:type="dxa"/>
            <w:vAlign w:val="center"/>
          </w:tcPr>
          <w:p w14:paraId="141D5378" w14:textId="2537622B" w:rsidR="0098782E" w:rsidRPr="00D56D61" w:rsidRDefault="0098782E" w:rsidP="0098782E">
            <w:pPr>
              <w:pStyle w:val="NormalArial"/>
            </w:pPr>
            <w:hyperlink r:id="rId19" w:history="1">
              <w:r w:rsidRPr="00714741">
                <w:rPr>
                  <w:rStyle w:val="Hyperlink"/>
                </w:rPr>
                <w:t>jordan.troublefield@ercot.com</w:t>
              </w:r>
            </w:hyperlink>
          </w:p>
        </w:tc>
      </w:tr>
      <w:tr w:rsidR="0098782E" w:rsidRPr="005370B5" w14:paraId="041B90AA" w14:textId="77777777" w:rsidTr="00D176CF">
        <w:trPr>
          <w:cantSplit/>
          <w:trHeight w:val="432"/>
        </w:trPr>
        <w:tc>
          <w:tcPr>
            <w:tcW w:w="2880" w:type="dxa"/>
            <w:vAlign w:val="center"/>
          </w:tcPr>
          <w:p w14:paraId="62BE33BA" w14:textId="77777777" w:rsidR="0098782E" w:rsidRPr="007C199B" w:rsidRDefault="0098782E" w:rsidP="0098782E">
            <w:pPr>
              <w:pStyle w:val="NormalArial"/>
              <w:rPr>
                <w:b/>
              </w:rPr>
            </w:pPr>
            <w:r w:rsidRPr="007C199B">
              <w:rPr>
                <w:b/>
              </w:rPr>
              <w:lastRenderedPageBreak/>
              <w:t>Phone Number</w:t>
            </w:r>
          </w:p>
        </w:tc>
        <w:tc>
          <w:tcPr>
            <w:tcW w:w="7560" w:type="dxa"/>
            <w:vAlign w:val="center"/>
          </w:tcPr>
          <w:p w14:paraId="35D33EC3" w14:textId="58BDDE6A" w:rsidR="0098782E" w:rsidRDefault="0098782E" w:rsidP="0098782E">
            <w:pPr>
              <w:pStyle w:val="NormalArial"/>
            </w:pPr>
            <w:r>
              <w:t>512-248-6521</w:t>
            </w:r>
          </w:p>
        </w:tc>
      </w:tr>
    </w:tbl>
    <w:p w14:paraId="732C64BB" w14:textId="77777777" w:rsidR="008D7A0D" w:rsidRDefault="008D7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7A5B" w14:paraId="2A0C550D" w14:textId="77777777" w:rsidTr="009C71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51C557" w14:textId="77777777" w:rsidR="00B97A5B" w:rsidRDefault="00B97A5B" w:rsidP="009C711D">
            <w:pPr>
              <w:pStyle w:val="NormalArial"/>
              <w:ind w:hanging="2"/>
              <w:jc w:val="center"/>
              <w:rPr>
                <w:b/>
              </w:rPr>
            </w:pPr>
            <w:r>
              <w:rPr>
                <w:b/>
              </w:rPr>
              <w:t>Comments Received</w:t>
            </w:r>
          </w:p>
        </w:tc>
      </w:tr>
      <w:tr w:rsidR="00B97A5B" w14:paraId="4F734CDE"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7A146" w14:textId="77777777" w:rsidR="00B97A5B" w:rsidRDefault="00B97A5B" w:rsidP="009C711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62D432" w14:textId="77777777" w:rsidR="00B97A5B" w:rsidRDefault="00B97A5B" w:rsidP="009C711D">
            <w:pPr>
              <w:pStyle w:val="NormalArial"/>
              <w:ind w:hanging="2"/>
              <w:rPr>
                <w:b/>
              </w:rPr>
            </w:pPr>
            <w:r>
              <w:rPr>
                <w:b/>
              </w:rPr>
              <w:t>Comment Summary</w:t>
            </w:r>
          </w:p>
        </w:tc>
      </w:tr>
      <w:tr w:rsidR="00B97A5B" w14:paraId="49EA86A9"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8BE29" w14:textId="3FD5C0BA" w:rsidR="00B97A5B" w:rsidRPr="001D2ED9" w:rsidRDefault="00B97A5B" w:rsidP="009C711D">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883F8C0" w14:textId="6E4135C0" w:rsidR="00B97A5B" w:rsidRPr="001D2ED9" w:rsidRDefault="00B97A5B" w:rsidP="009C711D">
            <w:pPr>
              <w:spacing w:before="120" w:after="120"/>
              <w:rPr>
                <w:rFonts w:ascii="Arial" w:hAnsi="Arial" w:cs="Arial"/>
              </w:rPr>
            </w:pPr>
          </w:p>
        </w:tc>
      </w:tr>
    </w:tbl>
    <w:p w14:paraId="25ECDDB1" w14:textId="77777777" w:rsidR="00B97A5B"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7A5B" w14:paraId="4B8B4F4E" w14:textId="77777777" w:rsidTr="009C711D">
        <w:trPr>
          <w:trHeight w:val="350"/>
        </w:trPr>
        <w:tc>
          <w:tcPr>
            <w:tcW w:w="10440" w:type="dxa"/>
            <w:tcBorders>
              <w:bottom w:val="single" w:sz="4" w:space="0" w:color="auto"/>
            </w:tcBorders>
            <w:shd w:val="clear" w:color="auto" w:fill="FFFFFF"/>
            <w:vAlign w:val="center"/>
          </w:tcPr>
          <w:p w14:paraId="720BD8DB" w14:textId="77777777" w:rsidR="00B97A5B" w:rsidRDefault="00B97A5B" w:rsidP="009C711D">
            <w:pPr>
              <w:pStyle w:val="Header"/>
              <w:jc w:val="center"/>
            </w:pPr>
            <w:r>
              <w:t>Market Rules Notes</w:t>
            </w:r>
          </w:p>
        </w:tc>
      </w:tr>
    </w:tbl>
    <w:p w14:paraId="54FA12D8" w14:textId="1CE62572" w:rsidR="00B97A5B" w:rsidRDefault="00B97A5B" w:rsidP="00B97A5B">
      <w:pPr>
        <w:tabs>
          <w:tab w:val="num" w:pos="0"/>
        </w:tabs>
        <w:spacing w:before="120" w:after="120"/>
        <w:rPr>
          <w:rFonts w:ascii="Arial" w:hAnsi="Arial" w:cs="Arial"/>
        </w:rPr>
      </w:pPr>
      <w:r>
        <w:rPr>
          <w:rFonts w:ascii="Arial" w:hAnsi="Arial" w:cs="Arial"/>
        </w:rPr>
        <w:t>None</w:t>
      </w:r>
    </w:p>
    <w:p w14:paraId="49919B9E" w14:textId="77777777" w:rsidR="00B97A5B" w:rsidRPr="00D56D61"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83A14E" w14:textId="77777777">
        <w:trPr>
          <w:trHeight w:val="350"/>
        </w:trPr>
        <w:tc>
          <w:tcPr>
            <w:tcW w:w="10440" w:type="dxa"/>
            <w:tcBorders>
              <w:bottom w:val="single" w:sz="4" w:space="0" w:color="auto"/>
            </w:tcBorders>
            <w:shd w:val="clear" w:color="auto" w:fill="FFFFFF"/>
            <w:vAlign w:val="center"/>
          </w:tcPr>
          <w:p w14:paraId="279BA131" w14:textId="77777777" w:rsidR="009A3772" w:rsidRDefault="009A3772">
            <w:pPr>
              <w:pStyle w:val="Header"/>
              <w:jc w:val="center"/>
            </w:pPr>
            <w:r>
              <w:t>Proposed Protocol Language Revision</w:t>
            </w:r>
          </w:p>
        </w:tc>
      </w:tr>
    </w:tbl>
    <w:p w14:paraId="55977DD0" w14:textId="11456B12" w:rsidR="00970B72" w:rsidRDefault="00970B72" w:rsidP="008312BF">
      <w:pPr>
        <w:pStyle w:val="H3"/>
        <w:spacing w:before="480"/>
        <w:ind w:left="0" w:firstLine="0"/>
        <w:rPr>
          <w:highlight w:val="darkYellow"/>
        </w:rPr>
      </w:pPr>
      <w:bookmarkStart w:id="1" w:name="_Toc189040177"/>
      <w:r>
        <w:t>3.10.1</w:t>
      </w:r>
      <w:r>
        <w:tab/>
        <w:t>Time Line for Network Operations Model Changes</w:t>
      </w:r>
      <w:bookmarkEnd w:id="1"/>
    </w:p>
    <w:p w14:paraId="2FC285EE" w14:textId="77777777" w:rsidR="00970B72" w:rsidRDefault="00970B72" w:rsidP="00970B72">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00BEAE53"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7421B1F6"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BB52E51" w14:textId="77777777" w:rsidR="00546B66" w:rsidRPr="00F977F7" w:rsidRDefault="00546B66" w:rsidP="000707F9">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6206810" w14:textId="77777777" w:rsidR="00970B72" w:rsidRDefault="00970B72" w:rsidP="00546B66">
      <w:pPr>
        <w:pStyle w:val="BodyTextNumbered"/>
        <w:spacing w:before="240"/>
        <w:rPr>
          <w:iCs w:val="0"/>
        </w:rPr>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xml:space="preserve">, Addition of </w:t>
      </w:r>
      <w:r>
        <w:lastRenderedPageBreak/>
        <w:t>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19F3B2A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623E1896" w14:textId="77777777" w:rsidR="00546B66" w:rsidRDefault="00546B66" w:rsidP="000707F9">
            <w:pPr>
              <w:spacing w:before="120" w:after="240"/>
              <w:rPr>
                <w:b/>
                <w:i/>
              </w:rPr>
            </w:pPr>
            <w:r>
              <w:rPr>
                <w:b/>
                <w:i/>
              </w:rPr>
              <w:t>[NPRR995 and NPRR1246</w:t>
            </w:r>
            <w:r w:rsidRPr="004B0726">
              <w:rPr>
                <w:b/>
                <w:i/>
              </w:rPr>
              <w:t xml:space="preserve">: </w:t>
            </w:r>
            <w:r>
              <w:rPr>
                <w:b/>
                <w:i/>
              </w:rPr>
              <w:t xml:space="preserve"> Replace applicable portions of paragraph (2) above with the following upon system implementation for NPRR995; or upon system implementation of the Real-Time Co-Optimization (RTC) project for NPRR1246:</w:t>
            </w:r>
            <w:r w:rsidRPr="004B0726">
              <w:rPr>
                <w:b/>
                <w:i/>
              </w:rPr>
              <w:t>]</w:t>
            </w:r>
          </w:p>
          <w:p w14:paraId="03421A32" w14:textId="77777777" w:rsidR="00546B66" w:rsidRPr="00F977F7" w:rsidRDefault="00546B66" w:rsidP="000707F9">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t xml:space="preserve">ESR, </w:t>
            </w:r>
            <w:r w:rsidRPr="00DE72B5">
              <w:t>SOG</w:t>
            </w:r>
            <w:r>
              <w:t>, or SOESS</w:t>
            </w:r>
            <w:r w:rsidRPr="00DE72B5">
              <w:t>.</w:t>
            </w:r>
          </w:p>
        </w:tc>
      </w:tr>
    </w:tbl>
    <w:p w14:paraId="6547FED0" w14:textId="1295A6C1" w:rsidR="004738CB" w:rsidRPr="00970B72" w:rsidRDefault="004738CB" w:rsidP="00546B66">
      <w:pPr>
        <w:pStyle w:val="BodyTextNumbered"/>
        <w:spacing w:before="240"/>
      </w:pPr>
      <w:r w:rsidRPr="00970B72">
        <w:t>(3)</w:t>
      </w:r>
      <w:r w:rsidRPr="00970B72">
        <w:tab/>
        <w:t xml:space="preserve">TSPs and Resource Entities shall submit all Network Operations Model updates that are not subject to the requirements of paragraph (4) below by the applicable deadline to submit information to ERCOT for the target date of inclusion in the production model detailed in the table below.  ERCOT </w:t>
      </w:r>
      <w:proofErr w:type="gramStart"/>
      <w:r w:rsidRPr="00970B72">
        <w:t>shall</w:t>
      </w:r>
      <w:proofErr w:type="gramEnd"/>
      <w:r w:rsidRPr="00970B72">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4738CB" w:rsidRPr="00846A5C" w14:paraId="14906A44" w14:textId="77777777" w:rsidTr="00803E97">
        <w:trPr>
          <w:tblHeader/>
        </w:trPr>
        <w:tc>
          <w:tcPr>
            <w:tcW w:w="1035" w:type="pct"/>
          </w:tcPr>
          <w:p w14:paraId="16076601" w14:textId="77777777" w:rsidR="004738CB" w:rsidRPr="00846A5C" w:rsidRDefault="004738CB" w:rsidP="00803E97">
            <w:pPr>
              <w:pStyle w:val="TableHead"/>
            </w:pPr>
            <w:r w:rsidRPr="00846A5C">
              <w:t xml:space="preserve">Deadline to Submit Information to ERCOT </w:t>
            </w:r>
          </w:p>
          <w:p w14:paraId="34E0F22E" w14:textId="77777777" w:rsidR="004738CB" w:rsidRPr="00846A5C" w:rsidRDefault="004738CB" w:rsidP="00803E97">
            <w:pPr>
              <w:pStyle w:val="TableHead"/>
            </w:pPr>
            <w:r w:rsidRPr="00846A5C">
              <w:t>Note 1</w:t>
            </w:r>
          </w:p>
        </w:tc>
        <w:tc>
          <w:tcPr>
            <w:tcW w:w="991" w:type="pct"/>
          </w:tcPr>
          <w:p w14:paraId="34B7A2EE" w14:textId="77777777" w:rsidR="004738CB" w:rsidRPr="00846A5C" w:rsidRDefault="004738CB" w:rsidP="00803E97">
            <w:pPr>
              <w:pStyle w:val="TableHead"/>
            </w:pPr>
            <w:r w:rsidRPr="00846A5C">
              <w:t xml:space="preserve">Model Complete and Available for Test </w:t>
            </w:r>
          </w:p>
          <w:p w14:paraId="03F26499" w14:textId="77777777" w:rsidR="004738CB" w:rsidRPr="00846A5C" w:rsidRDefault="004738CB" w:rsidP="00803E97">
            <w:pPr>
              <w:pStyle w:val="TableHead"/>
            </w:pPr>
            <w:r w:rsidRPr="00846A5C">
              <w:t>Note 2</w:t>
            </w:r>
          </w:p>
        </w:tc>
        <w:tc>
          <w:tcPr>
            <w:tcW w:w="991" w:type="pct"/>
          </w:tcPr>
          <w:p w14:paraId="0509F6C9" w14:textId="77777777" w:rsidR="004738CB" w:rsidRPr="00846A5C" w:rsidRDefault="004738CB" w:rsidP="00803E97">
            <w:pPr>
              <w:pStyle w:val="TableHead"/>
            </w:pPr>
            <w:r w:rsidRPr="00846A5C">
              <w:t>Updated Network Operations Model Testing Complete</w:t>
            </w:r>
          </w:p>
          <w:p w14:paraId="6A4D2F25" w14:textId="77777777" w:rsidR="004738CB" w:rsidRPr="00846A5C" w:rsidRDefault="004738CB" w:rsidP="00803E97">
            <w:pPr>
              <w:pStyle w:val="TableHead"/>
            </w:pPr>
            <w:r w:rsidRPr="00846A5C">
              <w:t>Note 3</w:t>
            </w:r>
          </w:p>
          <w:p w14:paraId="2E168C23" w14:textId="77777777" w:rsidR="004738CB" w:rsidRPr="00846A5C" w:rsidRDefault="004738CB" w:rsidP="00803E97">
            <w:pPr>
              <w:pStyle w:val="TableHead"/>
            </w:pPr>
            <w:r>
              <w:t>Paragraph (6</w:t>
            </w:r>
            <w:r w:rsidRPr="00846A5C">
              <w:t>)</w:t>
            </w:r>
          </w:p>
        </w:tc>
        <w:tc>
          <w:tcPr>
            <w:tcW w:w="991" w:type="pct"/>
          </w:tcPr>
          <w:p w14:paraId="1B81B38A" w14:textId="77777777" w:rsidR="004738CB" w:rsidRPr="00FD10C4" w:rsidRDefault="004738CB" w:rsidP="00803E97">
            <w:pPr>
              <w:pStyle w:val="TableHead"/>
            </w:pPr>
            <w:r w:rsidRPr="00FD10C4">
              <w:t>Update Network Operations Model Production Environment</w:t>
            </w:r>
          </w:p>
          <w:p w14:paraId="320AF18F" w14:textId="13C1842A" w:rsidR="00FD10C4" w:rsidRPr="00FD10C4" w:rsidRDefault="00700BF0" w:rsidP="00803E97">
            <w:pPr>
              <w:pStyle w:val="TableHead"/>
            </w:pPr>
            <w:ins w:id="2" w:author="ERCOT" w:date="2025-03-21T13:03:00Z" w16du:dateUtc="2025-03-21T18:03:00Z">
              <w:r w:rsidRPr="009679CE">
                <w:t>Note 4</w:t>
              </w:r>
            </w:ins>
            <w:ins w:id="3" w:author="ERCOT" w:date="2025-03-21T13:16:00Z" w16du:dateUtc="2025-03-21T18:16:00Z">
              <w:r w:rsidR="00065EDA">
                <w:t>, 5</w:t>
              </w:r>
            </w:ins>
          </w:p>
        </w:tc>
        <w:tc>
          <w:tcPr>
            <w:tcW w:w="991" w:type="pct"/>
          </w:tcPr>
          <w:p w14:paraId="68E1C26E" w14:textId="07DA11E3" w:rsidR="004738CB" w:rsidRPr="00846A5C" w:rsidDel="00FD10C4" w:rsidRDefault="004738CB" w:rsidP="00803E97">
            <w:pPr>
              <w:pStyle w:val="TableHead"/>
              <w:rPr>
                <w:del w:id="4" w:author="ERCOT" w:date="2025-03-21T12:57:00Z" w16du:dateUtc="2025-03-21T17:57:00Z"/>
              </w:rPr>
            </w:pPr>
            <w:del w:id="5" w:author="ERCOT" w:date="2025-03-21T12:57:00Z" w16du:dateUtc="2025-03-21T17:57:00Z">
              <w:r w:rsidRPr="00846A5C" w:rsidDel="00FD10C4">
                <w:delText xml:space="preserve">Target Physical Equipment included in Production Model </w:delText>
              </w:r>
            </w:del>
          </w:p>
          <w:p w14:paraId="37ECDABE" w14:textId="53ECF892" w:rsidR="004738CB" w:rsidRPr="00846A5C" w:rsidRDefault="004738CB" w:rsidP="00803E97">
            <w:pPr>
              <w:pStyle w:val="TableHead"/>
            </w:pPr>
            <w:del w:id="6" w:author="ERCOT" w:date="2025-03-21T12:57:00Z" w16du:dateUtc="2025-03-21T17:57:00Z">
              <w:r w:rsidRPr="004C2F6D" w:rsidDel="00FD10C4">
                <w:delText>Note 4</w:delText>
              </w:r>
            </w:del>
          </w:p>
        </w:tc>
      </w:tr>
      <w:tr w:rsidR="00700BF0" w:rsidRPr="00846A5C" w14:paraId="4D61F74D" w14:textId="77777777" w:rsidTr="00803E97">
        <w:tc>
          <w:tcPr>
            <w:tcW w:w="1035" w:type="pct"/>
          </w:tcPr>
          <w:p w14:paraId="034971DF" w14:textId="77777777" w:rsidR="00700BF0" w:rsidRPr="00846A5C" w:rsidRDefault="00700BF0" w:rsidP="00700BF0">
            <w:pPr>
              <w:pStyle w:val="TableBody"/>
            </w:pPr>
            <w:r w:rsidRPr="00846A5C">
              <w:t>Jan 1</w:t>
            </w:r>
          </w:p>
        </w:tc>
        <w:tc>
          <w:tcPr>
            <w:tcW w:w="991" w:type="pct"/>
          </w:tcPr>
          <w:p w14:paraId="33A23036" w14:textId="77777777" w:rsidR="00700BF0" w:rsidRPr="00846A5C" w:rsidRDefault="00700BF0" w:rsidP="00700BF0">
            <w:pPr>
              <w:pStyle w:val="TableBody"/>
            </w:pPr>
            <w:r w:rsidRPr="00846A5C">
              <w:t>Feb 15</w:t>
            </w:r>
          </w:p>
        </w:tc>
        <w:tc>
          <w:tcPr>
            <w:tcW w:w="991" w:type="pct"/>
          </w:tcPr>
          <w:p w14:paraId="702043EF" w14:textId="77777777" w:rsidR="00700BF0" w:rsidRPr="00846A5C" w:rsidRDefault="00700BF0" w:rsidP="00700BF0">
            <w:pPr>
              <w:pStyle w:val="TableBody"/>
            </w:pPr>
            <w:r w:rsidRPr="00846A5C">
              <w:t>March 15</w:t>
            </w:r>
          </w:p>
        </w:tc>
        <w:tc>
          <w:tcPr>
            <w:tcW w:w="991" w:type="pct"/>
          </w:tcPr>
          <w:p w14:paraId="20DB2123" w14:textId="4C3F3751" w:rsidR="00700BF0" w:rsidRPr="009679CE" w:rsidRDefault="006F7138" w:rsidP="00700BF0">
            <w:pPr>
              <w:pStyle w:val="TableBody"/>
            </w:pPr>
            <w:del w:id="7" w:author="ERCOT" w:date="2025-06-18T10:39:00Z" w16du:dateUtc="2025-06-18T15:39:00Z">
              <w:r w:rsidDel="006F7138">
                <w:delText>April 1</w:delText>
              </w:r>
            </w:del>
            <w:ins w:id="8" w:author="ERCOT" w:date="2025-03-21T13:02:00Z" w16du:dateUtc="2025-03-21T18:02:00Z">
              <w:r w:rsidR="00700BF0" w:rsidRPr="009679CE">
                <w:t>Month of April</w:t>
              </w:r>
            </w:ins>
          </w:p>
        </w:tc>
        <w:tc>
          <w:tcPr>
            <w:tcW w:w="991" w:type="pct"/>
          </w:tcPr>
          <w:p w14:paraId="1192F231" w14:textId="4508E157" w:rsidR="00700BF0" w:rsidRPr="00846A5C" w:rsidRDefault="00700BF0" w:rsidP="00700BF0">
            <w:pPr>
              <w:pStyle w:val="TableBody"/>
            </w:pPr>
            <w:del w:id="9" w:author="ERCOT" w:date="2025-03-21T12:57:00Z" w16du:dateUtc="2025-03-21T17:57:00Z">
              <w:r w:rsidRPr="00846A5C" w:rsidDel="00FD10C4">
                <w:delText>Month of April</w:delText>
              </w:r>
            </w:del>
          </w:p>
        </w:tc>
      </w:tr>
      <w:tr w:rsidR="00700BF0" w:rsidRPr="00846A5C" w14:paraId="3D075A3E" w14:textId="77777777" w:rsidTr="00803E97">
        <w:tc>
          <w:tcPr>
            <w:tcW w:w="1035" w:type="pct"/>
          </w:tcPr>
          <w:p w14:paraId="425912F9" w14:textId="77777777" w:rsidR="00700BF0" w:rsidRPr="00846A5C" w:rsidRDefault="00700BF0" w:rsidP="00700BF0">
            <w:pPr>
              <w:pStyle w:val="TableBody"/>
            </w:pPr>
            <w:r w:rsidRPr="00846A5C">
              <w:t>Feb 1</w:t>
            </w:r>
          </w:p>
        </w:tc>
        <w:tc>
          <w:tcPr>
            <w:tcW w:w="991" w:type="pct"/>
          </w:tcPr>
          <w:p w14:paraId="6E39B7AA" w14:textId="77777777" w:rsidR="00700BF0" w:rsidRPr="00846A5C" w:rsidRDefault="00700BF0" w:rsidP="00700BF0">
            <w:pPr>
              <w:pStyle w:val="TableBody"/>
            </w:pPr>
            <w:r w:rsidRPr="00846A5C">
              <w:t>March 15</w:t>
            </w:r>
          </w:p>
        </w:tc>
        <w:tc>
          <w:tcPr>
            <w:tcW w:w="991" w:type="pct"/>
          </w:tcPr>
          <w:p w14:paraId="3747F376" w14:textId="77777777" w:rsidR="00700BF0" w:rsidRPr="00846A5C" w:rsidRDefault="00700BF0" w:rsidP="00700BF0">
            <w:pPr>
              <w:pStyle w:val="TableBody"/>
            </w:pPr>
            <w:r w:rsidRPr="00846A5C">
              <w:t>April 15</w:t>
            </w:r>
          </w:p>
        </w:tc>
        <w:tc>
          <w:tcPr>
            <w:tcW w:w="991" w:type="pct"/>
          </w:tcPr>
          <w:p w14:paraId="5E53D5B3" w14:textId="29A9A293" w:rsidR="00700BF0" w:rsidRPr="009679CE" w:rsidRDefault="006F7138" w:rsidP="00700BF0">
            <w:pPr>
              <w:pStyle w:val="TableBody"/>
            </w:pPr>
            <w:del w:id="10" w:author="ERCOT" w:date="2025-06-18T10:39:00Z" w16du:dateUtc="2025-06-18T15:39:00Z">
              <w:r w:rsidDel="006F7138">
                <w:delText>May 1</w:delText>
              </w:r>
            </w:del>
            <w:ins w:id="11" w:author="ERCOT" w:date="2025-03-21T13:02:00Z" w16du:dateUtc="2025-03-21T18:02:00Z">
              <w:r w:rsidR="00700BF0" w:rsidRPr="009679CE">
                <w:t>Month of May</w:t>
              </w:r>
            </w:ins>
          </w:p>
        </w:tc>
        <w:tc>
          <w:tcPr>
            <w:tcW w:w="991" w:type="pct"/>
          </w:tcPr>
          <w:p w14:paraId="513A1A14" w14:textId="00B99A74" w:rsidR="00700BF0" w:rsidRPr="00846A5C" w:rsidRDefault="00700BF0" w:rsidP="00700BF0">
            <w:pPr>
              <w:pStyle w:val="TableBody"/>
            </w:pPr>
            <w:del w:id="12" w:author="ERCOT" w:date="2025-03-21T12:57:00Z" w16du:dateUtc="2025-03-21T17:57:00Z">
              <w:r w:rsidRPr="00846A5C" w:rsidDel="00FD10C4">
                <w:delText>Month of May</w:delText>
              </w:r>
            </w:del>
          </w:p>
        </w:tc>
      </w:tr>
      <w:tr w:rsidR="00700BF0" w:rsidRPr="00846A5C" w14:paraId="35F8CCF4" w14:textId="77777777" w:rsidTr="00803E97">
        <w:tc>
          <w:tcPr>
            <w:tcW w:w="1035" w:type="pct"/>
          </w:tcPr>
          <w:p w14:paraId="5E1DC25B" w14:textId="77777777" w:rsidR="00700BF0" w:rsidRPr="00846A5C" w:rsidRDefault="00700BF0" w:rsidP="00700BF0">
            <w:pPr>
              <w:pStyle w:val="TableBody"/>
            </w:pPr>
            <w:r w:rsidRPr="00846A5C">
              <w:t>March 1</w:t>
            </w:r>
          </w:p>
        </w:tc>
        <w:tc>
          <w:tcPr>
            <w:tcW w:w="991" w:type="pct"/>
          </w:tcPr>
          <w:p w14:paraId="36B601FD" w14:textId="77777777" w:rsidR="00700BF0" w:rsidRPr="00846A5C" w:rsidRDefault="00700BF0" w:rsidP="00700BF0">
            <w:pPr>
              <w:pStyle w:val="TableBody"/>
            </w:pPr>
            <w:r w:rsidRPr="00846A5C">
              <w:t>April 15</w:t>
            </w:r>
          </w:p>
        </w:tc>
        <w:tc>
          <w:tcPr>
            <w:tcW w:w="991" w:type="pct"/>
          </w:tcPr>
          <w:p w14:paraId="7F771415" w14:textId="77777777" w:rsidR="00700BF0" w:rsidRPr="00846A5C" w:rsidRDefault="00700BF0" w:rsidP="00700BF0">
            <w:pPr>
              <w:pStyle w:val="TableBody"/>
            </w:pPr>
            <w:r w:rsidRPr="00846A5C">
              <w:t>May 15</w:t>
            </w:r>
          </w:p>
        </w:tc>
        <w:tc>
          <w:tcPr>
            <w:tcW w:w="991" w:type="pct"/>
          </w:tcPr>
          <w:p w14:paraId="164A6D48" w14:textId="1CA8932B" w:rsidR="00700BF0" w:rsidRPr="009679CE" w:rsidRDefault="006F7138" w:rsidP="00700BF0">
            <w:pPr>
              <w:pStyle w:val="TableBody"/>
            </w:pPr>
            <w:del w:id="13" w:author="ERCOT" w:date="2025-06-18T10:39:00Z" w16du:dateUtc="2025-06-18T15:39:00Z">
              <w:r w:rsidDel="006F7138">
                <w:delText>June 1</w:delText>
              </w:r>
            </w:del>
            <w:ins w:id="14" w:author="ERCOT" w:date="2025-03-21T13:02:00Z" w16du:dateUtc="2025-03-21T18:02:00Z">
              <w:r w:rsidR="00700BF0" w:rsidRPr="009679CE">
                <w:t>Month of June</w:t>
              </w:r>
            </w:ins>
          </w:p>
        </w:tc>
        <w:tc>
          <w:tcPr>
            <w:tcW w:w="991" w:type="pct"/>
          </w:tcPr>
          <w:p w14:paraId="404F1C2D" w14:textId="6D436938" w:rsidR="00700BF0" w:rsidRPr="00846A5C" w:rsidRDefault="00700BF0" w:rsidP="00700BF0">
            <w:pPr>
              <w:pStyle w:val="TableBody"/>
            </w:pPr>
            <w:del w:id="15" w:author="ERCOT" w:date="2025-03-21T12:57:00Z" w16du:dateUtc="2025-03-21T17:57:00Z">
              <w:r w:rsidRPr="00846A5C" w:rsidDel="00FD10C4">
                <w:delText>Month</w:delText>
              </w:r>
              <w:r w:rsidDel="00FD10C4">
                <w:delText xml:space="preserve"> </w:delText>
              </w:r>
              <w:r w:rsidRPr="00846A5C" w:rsidDel="00FD10C4">
                <w:delText>of June</w:delText>
              </w:r>
            </w:del>
          </w:p>
        </w:tc>
      </w:tr>
      <w:tr w:rsidR="00700BF0" w:rsidRPr="00846A5C" w14:paraId="7DF10313" w14:textId="77777777" w:rsidTr="00803E97">
        <w:tc>
          <w:tcPr>
            <w:tcW w:w="1035" w:type="pct"/>
          </w:tcPr>
          <w:p w14:paraId="24DB87FB" w14:textId="77777777" w:rsidR="00700BF0" w:rsidRPr="00846A5C" w:rsidRDefault="00700BF0" w:rsidP="00700BF0">
            <w:pPr>
              <w:pStyle w:val="TableBody"/>
            </w:pPr>
            <w:r>
              <w:t>April 1</w:t>
            </w:r>
          </w:p>
        </w:tc>
        <w:tc>
          <w:tcPr>
            <w:tcW w:w="991" w:type="pct"/>
          </w:tcPr>
          <w:p w14:paraId="14FC6BC6" w14:textId="77777777" w:rsidR="00700BF0" w:rsidRPr="00846A5C" w:rsidRDefault="00700BF0" w:rsidP="00700BF0">
            <w:pPr>
              <w:pStyle w:val="TableBody"/>
            </w:pPr>
            <w:r>
              <w:t>May 15</w:t>
            </w:r>
          </w:p>
        </w:tc>
        <w:tc>
          <w:tcPr>
            <w:tcW w:w="991" w:type="pct"/>
          </w:tcPr>
          <w:p w14:paraId="32BF3843" w14:textId="77777777" w:rsidR="00700BF0" w:rsidRPr="00846A5C" w:rsidRDefault="00700BF0" w:rsidP="00700BF0">
            <w:pPr>
              <w:pStyle w:val="TableBody"/>
            </w:pPr>
            <w:r>
              <w:t>June 15</w:t>
            </w:r>
          </w:p>
        </w:tc>
        <w:tc>
          <w:tcPr>
            <w:tcW w:w="991" w:type="pct"/>
          </w:tcPr>
          <w:p w14:paraId="6CDE380E" w14:textId="58396BC7" w:rsidR="00700BF0" w:rsidRPr="009679CE" w:rsidRDefault="006F7138" w:rsidP="00700BF0">
            <w:pPr>
              <w:pStyle w:val="TableBody"/>
            </w:pPr>
            <w:del w:id="16" w:author="ERCOT" w:date="2025-06-18T10:39:00Z" w16du:dateUtc="2025-06-18T15:39:00Z">
              <w:r w:rsidDel="006F7138">
                <w:delText>July 1</w:delText>
              </w:r>
            </w:del>
            <w:ins w:id="17" w:author="ERCOT" w:date="2025-03-21T13:02:00Z" w16du:dateUtc="2025-03-21T18:02:00Z">
              <w:r w:rsidR="00700BF0" w:rsidRPr="009679CE">
                <w:t>Month of July</w:t>
              </w:r>
            </w:ins>
          </w:p>
        </w:tc>
        <w:tc>
          <w:tcPr>
            <w:tcW w:w="991" w:type="pct"/>
          </w:tcPr>
          <w:p w14:paraId="2419697F" w14:textId="4E286847" w:rsidR="00700BF0" w:rsidRPr="00846A5C" w:rsidRDefault="00700BF0" w:rsidP="00700BF0">
            <w:pPr>
              <w:pStyle w:val="TableBody"/>
            </w:pPr>
            <w:del w:id="18" w:author="ERCOT" w:date="2025-03-21T12:57:00Z" w16du:dateUtc="2025-03-21T17:57:00Z">
              <w:r w:rsidDel="00FD10C4">
                <w:delText>Month of July</w:delText>
              </w:r>
            </w:del>
          </w:p>
        </w:tc>
      </w:tr>
      <w:tr w:rsidR="00700BF0" w:rsidRPr="00846A5C" w14:paraId="32F47D5E" w14:textId="77777777" w:rsidTr="00803E97">
        <w:tc>
          <w:tcPr>
            <w:tcW w:w="1035" w:type="pct"/>
          </w:tcPr>
          <w:p w14:paraId="220FFD38" w14:textId="77777777" w:rsidR="00700BF0" w:rsidRPr="00846A5C" w:rsidRDefault="00700BF0" w:rsidP="00700BF0">
            <w:pPr>
              <w:pStyle w:val="TableBody"/>
            </w:pPr>
            <w:r>
              <w:t>May 1</w:t>
            </w:r>
          </w:p>
        </w:tc>
        <w:tc>
          <w:tcPr>
            <w:tcW w:w="991" w:type="pct"/>
          </w:tcPr>
          <w:p w14:paraId="5A7216FF" w14:textId="77777777" w:rsidR="00700BF0" w:rsidRPr="00846A5C" w:rsidRDefault="00700BF0" w:rsidP="00700BF0">
            <w:pPr>
              <w:pStyle w:val="TableBody"/>
            </w:pPr>
            <w:r>
              <w:t>June 15</w:t>
            </w:r>
          </w:p>
        </w:tc>
        <w:tc>
          <w:tcPr>
            <w:tcW w:w="991" w:type="pct"/>
          </w:tcPr>
          <w:p w14:paraId="65E923AE" w14:textId="77777777" w:rsidR="00700BF0" w:rsidRPr="00846A5C" w:rsidRDefault="00700BF0" w:rsidP="00700BF0">
            <w:pPr>
              <w:pStyle w:val="TableBody"/>
            </w:pPr>
            <w:r>
              <w:t>July 15</w:t>
            </w:r>
          </w:p>
        </w:tc>
        <w:tc>
          <w:tcPr>
            <w:tcW w:w="991" w:type="pct"/>
          </w:tcPr>
          <w:p w14:paraId="3C0AAB65" w14:textId="153FA98D" w:rsidR="00700BF0" w:rsidRPr="009679CE" w:rsidRDefault="006F7138" w:rsidP="00700BF0">
            <w:pPr>
              <w:pStyle w:val="TableBody"/>
            </w:pPr>
            <w:del w:id="19" w:author="ERCOT" w:date="2025-06-18T10:39:00Z" w16du:dateUtc="2025-06-18T15:39:00Z">
              <w:r w:rsidDel="006F7138">
                <w:delText>August 1</w:delText>
              </w:r>
            </w:del>
            <w:ins w:id="20" w:author="ERCOT" w:date="2025-03-21T13:02:00Z" w16du:dateUtc="2025-03-21T18:02:00Z">
              <w:r w:rsidR="00700BF0" w:rsidRPr="009679CE">
                <w:t>Month of August</w:t>
              </w:r>
            </w:ins>
          </w:p>
        </w:tc>
        <w:tc>
          <w:tcPr>
            <w:tcW w:w="991" w:type="pct"/>
          </w:tcPr>
          <w:p w14:paraId="005E0BBA" w14:textId="3A8C2036" w:rsidR="00700BF0" w:rsidRPr="00846A5C" w:rsidRDefault="00700BF0" w:rsidP="00700BF0">
            <w:pPr>
              <w:pStyle w:val="TableBody"/>
            </w:pPr>
            <w:del w:id="21" w:author="ERCOT" w:date="2025-03-21T12:57:00Z" w16du:dateUtc="2025-03-21T17:57:00Z">
              <w:r w:rsidDel="00FD10C4">
                <w:delText>Month of August</w:delText>
              </w:r>
            </w:del>
          </w:p>
        </w:tc>
      </w:tr>
      <w:tr w:rsidR="00700BF0" w:rsidRPr="00846A5C" w14:paraId="12DD67A3" w14:textId="77777777" w:rsidTr="00803E97">
        <w:tc>
          <w:tcPr>
            <w:tcW w:w="1035" w:type="pct"/>
          </w:tcPr>
          <w:p w14:paraId="687A4BB9" w14:textId="77777777" w:rsidR="00700BF0" w:rsidRPr="00846A5C" w:rsidRDefault="00700BF0" w:rsidP="00700BF0">
            <w:pPr>
              <w:pStyle w:val="TableBody"/>
            </w:pPr>
            <w:r w:rsidRPr="00846A5C">
              <w:t>June 1</w:t>
            </w:r>
          </w:p>
        </w:tc>
        <w:tc>
          <w:tcPr>
            <w:tcW w:w="991" w:type="pct"/>
          </w:tcPr>
          <w:p w14:paraId="36B7F8DC" w14:textId="77777777" w:rsidR="00700BF0" w:rsidRPr="00846A5C" w:rsidRDefault="00700BF0" w:rsidP="00700BF0">
            <w:pPr>
              <w:pStyle w:val="TableBody"/>
            </w:pPr>
            <w:r w:rsidRPr="00846A5C">
              <w:t>July 15</w:t>
            </w:r>
          </w:p>
        </w:tc>
        <w:tc>
          <w:tcPr>
            <w:tcW w:w="991" w:type="pct"/>
          </w:tcPr>
          <w:p w14:paraId="4AD2E50A" w14:textId="77777777" w:rsidR="00700BF0" w:rsidRPr="00846A5C" w:rsidRDefault="00700BF0" w:rsidP="00700BF0">
            <w:pPr>
              <w:pStyle w:val="TableBody"/>
            </w:pPr>
            <w:r w:rsidRPr="00846A5C">
              <w:t>August 15</w:t>
            </w:r>
          </w:p>
        </w:tc>
        <w:tc>
          <w:tcPr>
            <w:tcW w:w="991" w:type="pct"/>
          </w:tcPr>
          <w:p w14:paraId="17A997A9" w14:textId="57AF3C7F" w:rsidR="00700BF0" w:rsidRPr="009679CE" w:rsidRDefault="006F7138" w:rsidP="00700BF0">
            <w:pPr>
              <w:pStyle w:val="TableBody"/>
            </w:pPr>
            <w:del w:id="22" w:author="ERCOT" w:date="2025-06-18T10:39:00Z" w16du:dateUtc="2025-06-18T15:39:00Z">
              <w:r w:rsidDel="006F7138">
                <w:delText>September 1</w:delText>
              </w:r>
            </w:del>
            <w:ins w:id="23" w:author="ERCOT" w:date="2025-03-21T13:02:00Z" w16du:dateUtc="2025-03-21T18:02:00Z">
              <w:r w:rsidR="00700BF0" w:rsidRPr="009679CE">
                <w:t>Month of September</w:t>
              </w:r>
            </w:ins>
          </w:p>
        </w:tc>
        <w:tc>
          <w:tcPr>
            <w:tcW w:w="991" w:type="pct"/>
          </w:tcPr>
          <w:p w14:paraId="602BFEDE" w14:textId="2CBC9B59" w:rsidR="00700BF0" w:rsidRPr="00846A5C" w:rsidRDefault="00700BF0" w:rsidP="00700BF0">
            <w:pPr>
              <w:pStyle w:val="TableBody"/>
            </w:pPr>
            <w:del w:id="24" w:author="ERCOT" w:date="2025-03-21T12:57:00Z" w16du:dateUtc="2025-03-21T17:57:00Z">
              <w:r w:rsidRPr="00846A5C" w:rsidDel="00FD10C4">
                <w:delText>Month of September</w:delText>
              </w:r>
            </w:del>
          </w:p>
        </w:tc>
      </w:tr>
      <w:tr w:rsidR="00700BF0" w:rsidRPr="00846A5C" w14:paraId="676FEEF0" w14:textId="77777777" w:rsidTr="00803E97">
        <w:tc>
          <w:tcPr>
            <w:tcW w:w="1035" w:type="pct"/>
          </w:tcPr>
          <w:p w14:paraId="52DD9BA6" w14:textId="77777777" w:rsidR="00700BF0" w:rsidRPr="00846A5C" w:rsidRDefault="00700BF0" w:rsidP="00700BF0">
            <w:pPr>
              <w:pStyle w:val="TableBody"/>
            </w:pPr>
            <w:r w:rsidRPr="00846A5C">
              <w:t>July 1</w:t>
            </w:r>
          </w:p>
        </w:tc>
        <w:tc>
          <w:tcPr>
            <w:tcW w:w="991" w:type="pct"/>
          </w:tcPr>
          <w:p w14:paraId="1AA91B6E" w14:textId="77777777" w:rsidR="00700BF0" w:rsidRPr="00846A5C" w:rsidRDefault="00700BF0" w:rsidP="00700BF0">
            <w:pPr>
              <w:pStyle w:val="TableBody"/>
            </w:pPr>
            <w:r w:rsidRPr="00846A5C">
              <w:t>August 15</w:t>
            </w:r>
          </w:p>
        </w:tc>
        <w:tc>
          <w:tcPr>
            <w:tcW w:w="991" w:type="pct"/>
          </w:tcPr>
          <w:p w14:paraId="648E028E" w14:textId="77777777" w:rsidR="00700BF0" w:rsidRPr="00846A5C" w:rsidRDefault="00700BF0" w:rsidP="00700BF0">
            <w:pPr>
              <w:pStyle w:val="TableBody"/>
            </w:pPr>
            <w:r w:rsidRPr="00846A5C">
              <w:t>September 15</w:t>
            </w:r>
          </w:p>
        </w:tc>
        <w:tc>
          <w:tcPr>
            <w:tcW w:w="991" w:type="pct"/>
          </w:tcPr>
          <w:p w14:paraId="3704F93F" w14:textId="1600DA3A" w:rsidR="00700BF0" w:rsidRPr="009679CE" w:rsidRDefault="006F7138" w:rsidP="00700BF0">
            <w:pPr>
              <w:pStyle w:val="TableBody"/>
            </w:pPr>
            <w:del w:id="25" w:author="ERCOT" w:date="2025-06-18T10:39:00Z" w16du:dateUtc="2025-06-18T15:39:00Z">
              <w:r w:rsidDel="006F7138">
                <w:delText>October 1</w:delText>
              </w:r>
            </w:del>
            <w:ins w:id="26" w:author="ERCOT" w:date="2025-03-21T13:02:00Z" w16du:dateUtc="2025-03-21T18:02:00Z">
              <w:r w:rsidR="00700BF0" w:rsidRPr="009679CE">
                <w:t>Month of October</w:t>
              </w:r>
            </w:ins>
          </w:p>
        </w:tc>
        <w:tc>
          <w:tcPr>
            <w:tcW w:w="991" w:type="pct"/>
          </w:tcPr>
          <w:p w14:paraId="54DAC2CC" w14:textId="5AA0761A" w:rsidR="00700BF0" w:rsidRPr="00846A5C" w:rsidRDefault="00700BF0" w:rsidP="00700BF0">
            <w:pPr>
              <w:pStyle w:val="TableBody"/>
            </w:pPr>
            <w:del w:id="27" w:author="ERCOT" w:date="2025-03-21T12:57:00Z" w16du:dateUtc="2025-03-21T17:57:00Z">
              <w:r w:rsidRPr="00846A5C" w:rsidDel="00FD10C4">
                <w:delText>Month of October</w:delText>
              </w:r>
            </w:del>
          </w:p>
        </w:tc>
      </w:tr>
      <w:tr w:rsidR="00700BF0" w:rsidRPr="00846A5C" w14:paraId="7D8EFF82" w14:textId="77777777" w:rsidTr="00803E97">
        <w:tc>
          <w:tcPr>
            <w:tcW w:w="1035" w:type="pct"/>
          </w:tcPr>
          <w:p w14:paraId="4C2E5D6E" w14:textId="77777777" w:rsidR="00700BF0" w:rsidRPr="00846A5C" w:rsidRDefault="00700BF0" w:rsidP="00700BF0">
            <w:pPr>
              <w:pStyle w:val="TableBody"/>
            </w:pPr>
            <w:r w:rsidRPr="00846A5C">
              <w:lastRenderedPageBreak/>
              <w:t>August 1</w:t>
            </w:r>
          </w:p>
        </w:tc>
        <w:tc>
          <w:tcPr>
            <w:tcW w:w="991" w:type="pct"/>
          </w:tcPr>
          <w:p w14:paraId="29C3228C" w14:textId="77777777" w:rsidR="00700BF0" w:rsidRPr="00846A5C" w:rsidRDefault="00700BF0" w:rsidP="00700BF0">
            <w:pPr>
              <w:pStyle w:val="TableBody"/>
            </w:pPr>
            <w:r w:rsidRPr="00846A5C">
              <w:t>September 15</w:t>
            </w:r>
          </w:p>
        </w:tc>
        <w:tc>
          <w:tcPr>
            <w:tcW w:w="991" w:type="pct"/>
          </w:tcPr>
          <w:p w14:paraId="3E1129AE" w14:textId="77777777" w:rsidR="00700BF0" w:rsidRPr="00846A5C" w:rsidRDefault="00700BF0" w:rsidP="00700BF0">
            <w:pPr>
              <w:pStyle w:val="TableBody"/>
            </w:pPr>
            <w:r w:rsidRPr="00846A5C">
              <w:t>October 15</w:t>
            </w:r>
          </w:p>
        </w:tc>
        <w:tc>
          <w:tcPr>
            <w:tcW w:w="991" w:type="pct"/>
          </w:tcPr>
          <w:p w14:paraId="3378C35D" w14:textId="7CCC476D" w:rsidR="00700BF0" w:rsidRPr="009679CE" w:rsidRDefault="006F7138" w:rsidP="00700BF0">
            <w:pPr>
              <w:pStyle w:val="TableBody"/>
            </w:pPr>
            <w:del w:id="28" w:author="ERCOT" w:date="2025-06-18T10:39:00Z" w16du:dateUtc="2025-06-18T15:39:00Z">
              <w:r w:rsidDel="006F7138">
                <w:delText>November 1</w:delText>
              </w:r>
            </w:del>
            <w:ins w:id="29" w:author="ERCOT" w:date="2025-03-21T13:02:00Z" w16du:dateUtc="2025-03-21T18:02:00Z">
              <w:r w:rsidR="00700BF0" w:rsidRPr="009679CE">
                <w:t>Month of November</w:t>
              </w:r>
            </w:ins>
          </w:p>
        </w:tc>
        <w:tc>
          <w:tcPr>
            <w:tcW w:w="991" w:type="pct"/>
          </w:tcPr>
          <w:p w14:paraId="3AEBA7BE" w14:textId="58DFBC4E" w:rsidR="00700BF0" w:rsidRPr="00846A5C" w:rsidRDefault="00700BF0" w:rsidP="00700BF0">
            <w:pPr>
              <w:pStyle w:val="TableBody"/>
            </w:pPr>
            <w:del w:id="30" w:author="ERCOT" w:date="2025-03-21T12:57:00Z" w16du:dateUtc="2025-03-21T17:57:00Z">
              <w:r w:rsidRPr="00846A5C" w:rsidDel="00FD10C4">
                <w:delText>Month of November</w:delText>
              </w:r>
            </w:del>
          </w:p>
        </w:tc>
      </w:tr>
      <w:tr w:rsidR="00700BF0" w:rsidRPr="00846A5C" w14:paraId="33F3366E" w14:textId="77777777" w:rsidTr="00803E97">
        <w:tc>
          <w:tcPr>
            <w:tcW w:w="1035" w:type="pct"/>
          </w:tcPr>
          <w:p w14:paraId="71ED161C" w14:textId="77777777" w:rsidR="00700BF0" w:rsidRPr="00846A5C" w:rsidRDefault="00700BF0" w:rsidP="00700BF0">
            <w:pPr>
              <w:pStyle w:val="TableBody"/>
            </w:pPr>
            <w:r w:rsidRPr="00846A5C">
              <w:t>September 1</w:t>
            </w:r>
          </w:p>
        </w:tc>
        <w:tc>
          <w:tcPr>
            <w:tcW w:w="991" w:type="pct"/>
          </w:tcPr>
          <w:p w14:paraId="2F7621FD" w14:textId="77777777" w:rsidR="00700BF0" w:rsidRPr="00846A5C" w:rsidRDefault="00700BF0" w:rsidP="00700BF0">
            <w:pPr>
              <w:pStyle w:val="TableBody"/>
            </w:pPr>
            <w:r w:rsidRPr="00846A5C">
              <w:t>October 15</w:t>
            </w:r>
          </w:p>
        </w:tc>
        <w:tc>
          <w:tcPr>
            <w:tcW w:w="991" w:type="pct"/>
          </w:tcPr>
          <w:p w14:paraId="6202BD73" w14:textId="77777777" w:rsidR="00700BF0" w:rsidRPr="00846A5C" w:rsidRDefault="00700BF0" w:rsidP="00700BF0">
            <w:pPr>
              <w:pStyle w:val="TableBody"/>
            </w:pPr>
            <w:r w:rsidRPr="00846A5C">
              <w:t>November 15</w:t>
            </w:r>
          </w:p>
        </w:tc>
        <w:tc>
          <w:tcPr>
            <w:tcW w:w="991" w:type="pct"/>
          </w:tcPr>
          <w:p w14:paraId="1E2ADD1D" w14:textId="26054E7B" w:rsidR="00700BF0" w:rsidRPr="009679CE" w:rsidRDefault="006F7138" w:rsidP="00700BF0">
            <w:pPr>
              <w:pStyle w:val="TableBody"/>
            </w:pPr>
            <w:del w:id="31" w:author="ERCOT" w:date="2025-06-18T10:39:00Z" w16du:dateUtc="2025-06-18T15:39:00Z">
              <w:r w:rsidDel="006F7138">
                <w:delText>December 1</w:delText>
              </w:r>
            </w:del>
            <w:ins w:id="32" w:author="ERCOT" w:date="2025-03-21T13:02:00Z" w16du:dateUtc="2025-03-21T18:02:00Z">
              <w:r w:rsidR="00700BF0" w:rsidRPr="009679CE">
                <w:t>Month of December</w:t>
              </w:r>
            </w:ins>
          </w:p>
        </w:tc>
        <w:tc>
          <w:tcPr>
            <w:tcW w:w="991" w:type="pct"/>
          </w:tcPr>
          <w:p w14:paraId="6D71706F" w14:textId="50DC2EED" w:rsidR="00700BF0" w:rsidRPr="00846A5C" w:rsidRDefault="00700BF0" w:rsidP="00700BF0">
            <w:pPr>
              <w:pStyle w:val="TableBody"/>
            </w:pPr>
            <w:del w:id="33" w:author="ERCOT" w:date="2025-03-21T12:57:00Z" w16du:dateUtc="2025-03-21T17:57:00Z">
              <w:r w:rsidRPr="00846A5C" w:rsidDel="00FD10C4">
                <w:delText>Month of December</w:delText>
              </w:r>
            </w:del>
          </w:p>
        </w:tc>
      </w:tr>
      <w:tr w:rsidR="00700BF0" w:rsidRPr="00846A5C" w14:paraId="08AA9759" w14:textId="77777777" w:rsidTr="00803E97">
        <w:tc>
          <w:tcPr>
            <w:tcW w:w="1035" w:type="pct"/>
          </w:tcPr>
          <w:p w14:paraId="147BE737" w14:textId="77777777" w:rsidR="00700BF0" w:rsidRPr="00846A5C" w:rsidRDefault="00700BF0" w:rsidP="00700BF0">
            <w:pPr>
              <w:pStyle w:val="TableBody"/>
            </w:pPr>
            <w:r w:rsidRPr="00846A5C">
              <w:t>October 1</w:t>
            </w:r>
          </w:p>
        </w:tc>
        <w:tc>
          <w:tcPr>
            <w:tcW w:w="991" w:type="pct"/>
          </w:tcPr>
          <w:p w14:paraId="7061E6DE" w14:textId="77777777" w:rsidR="00700BF0" w:rsidRPr="00846A5C" w:rsidRDefault="00700BF0" w:rsidP="00700BF0">
            <w:pPr>
              <w:pStyle w:val="TableBody"/>
            </w:pPr>
            <w:r w:rsidRPr="00846A5C">
              <w:t>November 15</w:t>
            </w:r>
          </w:p>
        </w:tc>
        <w:tc>
          <w:tcPr>
            <w:tcW w:w="991" w:type="pct"/>
          </w:tcPr>
          <w:p w14:paraId="76E2D432" w14:textId="77777777" w:rsidR="00700BF0" w:rsidRPr="00846A5C" w:rsidRDefault="00700BF0" w:rsidP="00700BF0">
            <w:pPr>
              <w:pStyle w:val="TableBody"/>
            </w:pPr>
            <w:r w:rsidRPr="00846A5C">
              <w:t>December 15</w:t>
            </w:r>
          </w:p>
        </w:tc>
        <w:tc>
          <w:tcPr>
            <w:tcW w:w="991" w:type="pct"/>
          </w:tcPr>
          <w:p w14:paraId="76F3849C" w14:textId="6C79CEC6" w:rsidR="00700BF0" w:rsidRPr="009679CE" w:rsidRDefault="006F7138" w:rsidP="00700BF0">
            <w:pPr>
              <w:pStyle w:val="TableBody"/>
            </w:pPr>
            <w:del w:id="34" w:author="ERCOT" w:date="2025-06-18T10:39:00Z" w16du:dateUtc="2025-06-18T15:39:00Z">
              <w:r w:rsidDel="006F7138">
                <w:delText>January 1</w:delText>
              </w:r>
            </w:del>
            <w:ins w:id="35" w:author="ERCOT" w:date="2025-03-21T13:02:00Z" w16du:dateUtc="2025-03-21T18:02:00Z">
              <w:r w:rsidR="00700BF0" w:rsidRPr="009679CE">
                <w:t>Month of January (the next year)</w:t>
              </w:r>
            </w:ins>
          </w:p>
        </w:tc>
        <w:tc>
          <w:tcPr>
            <w:tcW w:w="991" w:type="pct"/>
          </w:tcPr>
          <w:p w14:paraId="77335E03" w14:textId="2A0109F9" w:rsidR="00700BF0" w:rsidRPr="00846A5C" w:rsidRDefault="00700BF0" w:rsidP="00700BF0">
            <w:pPr>
              <w:pStyle w:val="TableBody"/>
            </w:pPr>
            <w:del w:id="36" w:author="ERCOT" w:date="2025-03-21T12:57:00Z" w16du:dateUtc="2025-03-21T17:57:00Z">
              <w:r w:rsidRPr="00846A5C" w:rsidDel="00FD10C4">
                <w:delText>Month of January (the next year)</w:delText>
              </w:r>
            </w:del>
          </w:p>
        </w:tc>
      </w:tr>
      <w:tr w:rsidR="00700BF0" w:rsidRPr="00846A5C" w14:paraId="514AAF76" w14:textId="77777777" w:rsidTr="00803E97">
        <w:tc>
          <w:tcPr>
            <w:tcW w:w="1035" w:type="pct"/>
          </w:tcPr>
          <w:p w14:paraId="137CE75C" w14:textId="77777777" w:rsidR="00700BF0" w:rsidRPr="00846A5C" w:rsidRDefault="00700BF0" w:rsidP="00700BF0">
            <w:pPr>
              <w:pStyle w:val="TableBody"/>
            </w:pPr>
            <w:r w:rsidRPr="00846A5C">
              <w:t>November 1</w:t>
            </w:r>
          </w:p>
        </w:tc>
        <w:tc>
          <w:tcPr>
            <w:tcW w:w="991" w:type="pct"/>
          </w:tcPr>
          <w:p w14:paraId="39C4667A" w14:textId="77777777" w:rsidR="00700BF0" w:rsidRPr="00846A5C" w:rsidRDefault="00700BF0" w:rsidP="00700BF0">
            <w:pPr>
              <w:pStyle w:val="TableBody"/>
            </w:pPr>
            <w:r w:rsidRPr="00846A5C">
              <w:t>December 15</w:t>
            </w:r>
          </w:p>
        </w:tc>
        <w:tc>
          <w:tcPr>
            <w:tcW w:w="991" w:type="pct"/>
          </w:tcPr>
          <w:p w14:paraId="3E9C16AF" w14:textId="77777777" w:rsidR="00700BF0" w:rsidRPr="00846A5C" w:rsidRDefault="00700BF0" w:rsidP="00700BF0">
            <w:pPr>
              <w:pStyle w:val="TableBody"/>
            </w:pPr>
            <w:r w:rsidRPr="00846A5C">
              <w:t>January 15</w:t>
            </w:r>
          </w:p>
        </w:tc>
        <w:tc>
          <w:tcPr>
            <w:tcW w:w="991" w:type="pct"/>
          </w:tcPr>
          <w:p w14:paraId="051F128B" w14:textId="5770EDC3" w:rsidR="00700BF0" w:rsidRPr="009679CE" w:rsidRDefault="006F7138" w:rsidP="00700BF0">
            <w:pPr>
              <w:pStyle w:val="TableBody"/>
            </w:pPr>
            <w:del w:id="37" w:author="ERCOT" w:date="2025-06-18T10:39:00Z" w16du:dateUtc="2025-06-18T15:39:00Z">
              <w:r w:rsidDel="006F7138">
                <w:delText>February 1</w:delText>
              </w:r>
            </w:del>
            <w:ins w:id="38" w:author="ERCOT" w:date="2025-03-21T13:02:00Z" w16du:dateUtc="2025-03-21T18:02:00Z">
              <w:r w:rsidR="00700BF0" w:rsidRPr="009679CE">
                <w:t>Month of February (the next year)</w:t>
              </w:r>
            </w:ins>
          </w:p>
        </w:tc>
        <w:tc>
          <w:tcPr>
            <w:tcW w:w="991" w:type="pct"/>
          </w:tcPr>
          <w:p w14:paraId="1416FF3E" w14:textId="04E86110" w:rsidR="00700BF0" w:rsidRPr="00846A5C" w:rsidRDefault="00700BF0" w:rsidP="00700BF0">
            <w:pPr>
              <w:pStyle w:val="TableBody"/>
            </w:pPr>
            <w:del w:id="39" w:author="ERCOT" w:date="2025-03-21T12:57:00Z" w16du:dateUtc="2025-03-21T17:57:00Z">
              <w:r w:rsidRPr="00846A5C" w:rsidDel="00FD10C4">
                <w:delText>Month of February (the next year)</w:delText>
              </w:r>
            </w:del>
          </w:p>
        </w:tc>
      </w:tr>
      <w:tr w:rsidR="00700BF0" w:rsidRPr="00846A5C" w14:paraId="2E919F0F" w14:textId="77777777" w:rsidTr="00803E97">
        <w:tc>
          <w:tcPr>
            <w:tcW w:w="1035" w:type="pct"/>
          </w:tcPr>
          <w:p w14:paraId="393A15B6" w14:textId="77777777" w:rsidR="00700BF0" w:rsidRPr="00846A5C" w:rsidRDefault="00700BF0" w:rsidP="00700BF0">
            <w:pPr>
              <w:pStyle w:val="TableBody"/>
            </w:pPr>
            <w:r w:rsidRPr="00846A5C">
              <w:t>December 1</w:t>
            </w:r>
          </w:p>
        </w:tc>
        <w:tc>
          <w:tcPr>
            <w:tcW w:w="991" w:type="pct"/>
          </w:tcPr>
          <w:p w14:paraId="045FCAC7" w14:textId="77777777" w:rsidR="00700BF0" w:rsidRPr="00846A5C" w:rsidRDefault="00700BF0" w:rsidP="00700BF0">
            <w:pPr>
              <w:pStyle w:val="TableBody"/>
            </w:pPr>
            <w:r w:rsidRPr="00846A5C">
              <w:t>January 15</w:t>
            </w:r>
          </w:p>
        </w:tc>
        <w:tc>
          <w:tcPr>
            <w:tcW w:w="991" w:type="pct"/>
          </w:tcPr>
          <w:p w14:paraId="69F2D7BB" w14:textId="77777777" w:rsidR="00700BF0" w:rsidRPr="00846A5C" w:rsidRDefault="00700BF0" w:rsidP="00700BF0">
            <w:pPr>
              <w:pStyle w:val="TableBody"/>
            </w:pPr>
            <w:r w:rsidRPr="00846A5C">
              <w:t>February 15</w:t>
            </w:r>
          </w:p>
        </w:tc>
        <w:tc>
          <w:tcPr>
            <w:tcW w:w="991" w:type="pct"/>
          </w:tcPr>
          <w:p w14:paraId="244B1DEA" w14:textId="67E4886C" w:rsidR="00700BF0" w:rsidRPr="009679CE" w:rsidRDefault="006F7138" w:rsidP="00700BF0">
            <w:pPr>
              <w:pStyle w:val="TableBody"/>
            </w:pPr>
            <w:del w:id="40" w:author="ERCOT" w:date="2025-06-18T10:39:00Z" w16du:dateUtc="2025-06-18T15:39:00Z">
              <w:r w:rsidDel="006F7138">
                <w:delText>March 1</w:delText>
              </w:r>
            </w:del>
            <w:ins w:id="41" w:author="ERCOT" w:date="2025-03-21T13:02:00Z" w16du:dateUtc="2025-03-21T18:02:00Z">
              <w:r w:rsidR="00700BF0" w:rsidRPr="009679CE">
                <w:t xml:space="preserve">Month of </w:t>
              </w:r>
            </w:ins>
            <w:ins w:id="42" w:author="ERCOT" w:date="2025-06-18T10:42:00Z" w16du:dateUtc="2025-06-18T15:42:00Z">
              <w:r>
                <w:t>March</w:t>
              </w:r>
            </w:ins>
            <w:ins w:id="43" w:author="ERCOT" w:date="2025-03-21T13:02:00Z" w16du:dateUtc="2025-03-21T18:02:00Z">
              <w:r w:rsidR="00700BF0" w:rsidRPr="009679CE">
                <w:t xml:space="preserve"> (the next year)</w:t>
              </w:r>
            </w:ins>
          </w:p>
        </w:tc>
        <w:tc>
          <w:tcPr>
            <w:tcW w:w="991" w:type="pct"/>
          </w:tcPr>
          <w:p w14:paraId="70C772F2" w14:textId="61E060DA" w:rsidR="00700BF0" w:rsidRPr="00846A5C" w:rsidRDefault="00700BF0" w:rsidP="00700BF0">
            <w:pPr>
              <w:pStyle w:val="TableBody"/>
            </w:pPr>
            <w:del w:id="44" w:author="ERCOT" w:date="2025-03-21T12:57:00Z" w16du:dateUtc="2025-03-21T17:57:00Z">
              <w:r w:rsidRPr="00846A5C" w:rsidDel="00FD10C4">
                <w:delText>Month of March (the next year)</w:delText>
              </w:r>
            </w:del>
          </w:p>
        </w:tc>
      </w:tr>
    </w:tbl>
    <w:p w14:paraId="238FC0B7" w14:textId="77777777" w:rsidR="004738CB" w:rsidRPr="00846A5C" w:rsidRDefault="004738CB" w:rsidP="004738CB">
      <w:pPr>
        <w:pStyle w:val="note"/>
        <w:rPr>
          <w:szCs w:val="22"/>
        </w:rPr>
      </w:pPr>
      <w:r w:rsidRPr="00846A5C">
        <w:rPr>
          <w:szCs w:val="22"/>
        </w:rPr>
        <w:t xml:space="preserve">Notes: </w:t>
      </w:r>
    </w:p>
    <w:p w14:paraId="5CE10425" w14:textId="77777777" w:rsidR="004738CB" w:rsidRDefault="004738CB" w:rsidP="004738CB">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3F68ED36" w14:textId="77777777" w:rsidR="004738CB" w:rsidRDefault="004738CB" w:rsidP="004738CB">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7610E6E" w14:textId="77777777" w:rsidR="004738CB" w:rsidRDefault="004738CB" w:rsidP="004738CB">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3C5565AE" w14:textId="2F1936EB" w:rsidR="00700BF0" w:rsidRPr="00BC36DD" w:rsidRDefault="004738CB" w:rsidP="004738CB">
      <w:pPr>
        <w:pStyle w:val="note"/>
        <w:ind w:left="1440" w:hanging="720"/>
        <w:rPr>
          <w:ins w:id="45" w:author="ERCOT" w:date="2025-03-21T13:07:00Z" w16du:dateUtc="2025-03-21T18:07:00Z"/>
          <w:szCs w:val="22"/>
        </w:rPr>
      </w:pPr>
      <w:r w:rsidRPr="00846A5C">
        <w:rPr>
          <w:szCs w:val="22"/>
        </w:rPr>
        <w:t>4.</w:t>
      </w:r>
      <w:r w:rsidRPr="00846A5C">
        <w:rPr>
          <w:szCs w:val="22"/>
        </w:rPr>
        <w:tab/>
      </w:r>
      <w:r w:rsidRPr="00065EDA">
        <w:rPr>
          <w:szCs w:val="22"/>
        </w:rPr>
        <w:t>Updates include changes starting at this date and ending within the same month.  The schedule for Operations Model load dates will be published by ERCOT on the ERCOT website</w:t>
      </w:r>
      <w:ins w:id="46" w:author="ERCOT" w:date="2025-03-21T13:07:00Z" w16du:dateUtc="2025-03-21T18:07:00Z">
        <w:r w:rsidR="00700BF0" w:rsidRPr="00065EDA">
          <w:rPr>
            <w:szCs w:val="22"/>
          </w:rPr>
          <w:t xml:space="preserve">. </w:t>
        </w:r>
      </w:ins>
      <w:ins w:id="47" w:author="ERCOT" w:date="2025-06-18T12:13:00Z" w16du:dateUtc="2025-06-18T17:13:00Z">
        <w:r w:rsidR="00187047">
          <w:rPr>
            <w:szCs w:val="22"/>
          </w:rPr>
          <w:t xml:space="preserve"> </w:t>
        </w:r>
      </w:ins>
      <w:ins w:id="48" w:author="ERCOT" w:date="2025-03-21T13:07:00Z" w16du:dateUtc="2025-03-21T18:07:00Z">
        <w:r w:rsidR="00700BF0" w:rsidRPr="00BC36DD">
          <w:rPr>
            <w:szCs w:val="22"/>
          </w:rPr>
          <w:t>T</w:t>
        </w:r>
      </w:ins>
      <w:ins w:id="49" w:author="ERCOT" w:date="2025-03-21T12:58:00Z" w16du:dateUtc="2025-03-21T17:58:00Z">
        <w:r w:rsidR="00FD10C4" w:rsidRPr="00BC36DD">
          <w:rPr>
            <w:szCs w:val="22"/>
          </w:rPr>
          <w:t xml:space="preserve">his includes all </w:t>
        </w:r>
      </w:ins>
      <w:ins w:id="50" w:author="ERCOT" w:date="2025-03-21T13:03:00Z" w16du:dateUtc="2025-03-21T18:03:00Z">
        <w:r w:rsidR="00700BF0" w:rsidRPr="00BC36DD">
          <w:rPr>
            <w:szCs w:val="22"/>
          </w:rPr>
          <w:t xml:space="preserve">other </w:t>
        </w:r>
      </w:ins>
      <w:ins w:id="51" w:author="ERCOT" w:date="2025-03-21T13:15:00Z" w16du:dateUtc="2025-03-21T18:15:00Z">
        <w:r w:rsidR="00065EDA" w:rsidRPr="00BC36DD">
          <w:rPr>
            <w:szCs w:val="22"/>
          </w:rPr>
          <w:t xml:space="preserve">Network Operations Model </w:t>
        </w:r>
      </w:ins>
      <w:ins w:id="52" w:author="ERCOT" w:date="2025-03-21T13:03:00Z" w16du:dateUtc="2025-03-21T18:03:00Z">
        <w:r w:rsidR="00700BF0" w:rsidRPr="00BC36DD">
          <w:rPr>
            <w:szCs w:val="22"/>
          </w:rPr>
          <w:t xml:space="preserve">modeling </w:t>
        </w:r>
        <w:proofErr w:type="gramStart"/>
        <w:r w:rsidR="00700BF0" w:rsidRPr="00BC36DD">
          <w:rPr>
            <w:szCs w:val="22"/>
          </w:rPr>
          <w:t>submission</w:t>
        </w:r>
      </w:ins>
      <w:ins w:id="53" w:author="ERCOT" w:date="2025-03-21T13:04:00Z" w16du:dateUtc="2025-03-21T18:04:00Z">
        <w:r w:rsidR="00700BF0" w:rsidRPr="00BC36DD">
          <w:rPr>
            <w:szCs w:val="22"/>
          </w:rPr>
          <w:t>s</w:t>
        </w:r>
        <w:proofErr w:type="gramEnd"/>
        <w:r w:rsidR="00700BF0" w:rsidRPr="00BC36DD">
          <w:rPr>
            <w:szCs w:val="22"/>
          </w:rPr>
          <w:t xml:space="preserve"> and the production load dates for </w:t>
        </w:r>
      </w:ins>
      <w:ins w:id="54" w:author="ERCOT" w:date="2025-07-02T13:16:00Z" w16du:dateUtc="2025-07-02T18:16:00Z">
        <w:r w:rsidR="00E431AD">
          <w:rPr>
            <w:szCs w:val="22"/>
          </w:rPr>
          <w:t>oper</w:t>
        </w:r>
      </w:ins>
      <w:ins w:id="55" w:author="ERCOT" w:date="2025-07-02T13:17:00Z" w16du:dateUtc="2025-07-02T18:17:00Z">
        <w:r w:rsidR="00E431AD">
          <w:rPr>
            <w:szCs w:val="22"/>
          </w:rPr>
          <w:t>ational model loads</w:t>
        </w:r>
      </w:ins>
      <w:r w:rsidRPr="00BC36DD">
        <w:rPr>
          <w:szCs w:val="22"/>
        </w:rPr>
        <w:t>.</w:t>
      </w:r>
      <w:ins w:id="56" w:author="ERCOT" w:date="2025-03-21T13:04:00Z" w16du:dateUtc="2025-03-21T18:04:00Z">
        <w:r w:rsidR="00700BF0" w:rsidRPr="00BC36DD">
          <w:rPr>
            <w:szCs w:val="22"/>
          </w:rPr>
          <w:t xml:space="preserve"> </w:t>
        </w:r>
      </w:ins>
    </w:p>
    <w:p w14:paraId="21735553" w14:textId="17AD5626" w:rsidR="004738CB" w:rsidRDefault="00700BF0" w:rsidP="004738CB">
      <w:pPr>
        <w:pStyle w:val="note"/>
        <w:ind w:left="1440" w:hanging="720"/>
        <w:rPr>
          <w:szCs w:val="22"/>
        </w:rPr>
      </w:pPr>
      <w:ins w:id="57" w:author="ERCOT" w:date="2025-03-21T13:07:00Z" w16du:dateUtc="2025-03-21T18:07:00Z">
        <w:r w:rsidRPr="00BC36DD">
          <w:rPr>
            <w:szCs w:val="22"/>
          </w:rPr>
          <w:t>5.</w:t>
        </w:r>
        <w:r w:rsidRPr="00BC36DD">
          <w:rPr>
            <w:szCs w:val="22"/>
          </w:rPr>
          <w:tab/>
        </w:r>
      </w:ins>
      <w:ins w:id="58" w:author="ERCOT" w:date="2025-03-21T13:04:00Z" w16du:dateUtc="2025-03-21T18:04:00Z">
        <w:r w:rsidRPr="00BC36DD">
          <w:rPr>
            <w:szCs w:val="22"/>
          </w:rPr>
          <w:t xml:space="preserve">Changes </w:t>
        </w:r>
      </w:ins>
      <w:ins w:id="59" w:author="ERCOT" w:date="2025-03-21T13:08:00Z" w16du:dateUtc="2025-03-21T18:08:00Z">
        <w:r w:rsidRPr="00BC36DD">
          <w:rPr>
            <w:szCs w:val="22"/>
          </w:rPr>
          <w:t xml:space="preserve">in the </w:t>
        </w:r>
      </w:ins>
      <w:ins w:id="60" w:author="ERCOT" w:date="2025-06-18T12:36:00Z" w16du:dateUtc="2025-06-18T17:36:00Z">
        <w:r w:rsidR="00FB6B0F" w:rsidRPr="00BC36DD">
          <w:rPr>
            <w:szCs w:val="22"/>
          </w:rPr>
          <w:t>p</w:t>
        </w:r>
      </w:ins>
      <w:ins w:id="61" w:author="ERCOT" w:date="2025-03-21T13:08:00Z" w16du:dateUtc="2025-03-21T18:08:00Z">
        <w:r w:rsidRPr="00BC36DD">
          <w:rPr>
            <w:szCs w:val="22"/>
          </w:rPr>
          <w:t xml:space="preserve">roduction </w:t>
        </w:r>
      </w:ins>
      <w:ins w:id="62" w:author="ERCOT" w:date="2025-06-18T12:36:00Z" w16du:dateUtc="2025-06-18T17:36:00Z">
        <w:r w:rsidR="00FB6B0F" w:rsidRPr="00BC36DD">
          <w:rPr>
            <w:szCs w:val="22"/>
          </w:rPr>
          <w:t>l</w:t>
        </w:r>
      </w:ins>
      <w:ins w:id="63" w:author="ERCOT" w:date="2025-03-21T13:08:00Z" w16du:dateUtc="2025-03-21T18:08:00Z">
        <w:r w:rsidRPr="00BC36DD">
          <w:rPr>
            <w:szCs w:val="22"/>
          </w:rPr>
          <w:t xml:space="preserve">oad </w:t>
        </w:r>
      </w:ins>
      <w:ins w:id="64" w:author="ERCOT" w:date="2025-03-21T13:16:00Z" w16du:dateUtc="2025-03-21T18:16:00Z">
        <w:r w:rsidR="00065EDA" w:rsidRPr="00BC36DD">
          <w:rPr>
            <w:szCs w:val="22"/>
          </w:rPr>
          <w:t xml:space="preserve">dates </w:t>
        </w:r>
      </w:ins>
      <w:ins w:id="65" w:author="ERCOT" w:date="2025-03-21T13:08:00Z" w16du:dateUtc="2025-03-21T18:08:00Z">
        <w:r w:rsidRPr="00BC36DD">
          <w:rPr>
            <w:szCs w:val="22"/>
          </w:rPr>
          <w:t xml:space="preserve">can </w:t>
        </w:r>
      </w:ins>
      <w:ins w:id="66" w:author="ERCOT" w:date="2025-03-21T13:04:00Z" w16du:dateUtc="2025-03-21T18:04:00Z">
        <w:r w:rsidRPr="00BC36DD">
          <w:rPr>
            <w:szCs w:val="22"/>
          </w:rPr>
          <w:t xml:space="preserve">be delayed </w:t>
        </w:r>
      </w:ins>
      <w:ins w:id="67" w:author="ERCOT" w:date="2025-03-21T13:05:00Z" w16du:dateUtc="2025-03-21T18:05:00Z">
        <w:r w:rsidRPr="00BC36DD">
          <w:rPr>
            <w:szCs w:val="22"/>
          </w:rPr>
          <w:t xml:space="preserve">or moved </w:t>
        </w:r>
      </w:ins>
      <w:ins w:id="68" w:author="ERCOT" w:date="2025-03-21T13:08:00Z" w16du:dateUtc="2025-03-21T18:08:00Z">
        <w:r w:rsidRPr="00BC36DD">
          <w:rPr>
            <w:szCs w:val="22"/>
          </w:rPr>
          <w:t>when operating conditions</w:t>
        </w:r>
      </w:ins>
      <w:ins w:id="69" w:author="ERCOT" w:date="2025-07-24T11:08:00Z" w16du:dateUtc="2025-07-24T16:08:00Z">
        <w:r w:rsidR="00E261EC">
          <w:rPr>
            <w:szCs w:val="22"/>
          </w:rPr>
          <w:t xml:space="preserve">, system </w:t>
        </w:r>
      </w:ins>
      <w:ins w:id="70" w:author="ERCOT" w:date="2025-07-24T11:09:00Z" w16du:dateUtc="2025-07-24T16:09:00Z">
        <w:r w:rsidR="00E261EC">
          <w:rPr>
            <w:szCs w:val="22"/>
          </w:rPr>
          <w:t>application issues</w:t>
        </w:r>
      </w:ins>
      <w:ins w:id="71" w:author="ERCOT" w:date="2025-07-24T11:08:00Z" w16du:dateUtc="2025-07-24T16:08:00Z">
        <w:r w:rsidR="00E261EC">
          <w:rPr>
            <w:szCs w:val="22"/>
          </w:rPr>
          <w:t>,</w:t>
        </w:r>
      </w:ins>
      <w:ins w:id="72" w:author="ERCOT" w:date="2025-07-24T11:06:00Z" w16du:dateUtc="2025-07-24T16:06:00Z">
        <w:r w:rsidR="00E261EC">
          <w:rPr>
            <w:szCs w:val="22"/>
          </w:rPr>
          <w:t xml:space="preserve"> or legal requir</w:t>
        </w:r>
      </w:ins>
      <w:ins w:id="73" w:author="ERCOT" w:date="2025-07-24T11:07:00Z" w16du:dateUtc="2025-07-24T16:07:00Z">
        <w:r w:rsidR="00E261EC">
          <w:rPr>
            <w:szCs w:val="22"/>
          </w:rPr>
          <w:t>ement</w:t>
        </w:r>
      </w:ins>
      <w:ins w:id="74" w:author="ERCOT" w:date="2025-07-24T11:08:00Z" w16du:dateUtc="2025-07-24T16:08:00Z">
        <w:r w:rsidR="00E261EC">
          <w:rPr>
            <w:szCs w:val="22"/>
          </w:rPr>
          <w:t>s</w:t>
        </w:r>
      </w:ins>
      <w:ins w:id="75" w:author="ERCOT" w:date="2025-03-21T13:05:00Z" w16du:dateUtc="2025-03-21T18:05:00Z">
        <w:r w:rsidRPr="00BC36DD">
          <w:rPr>
            <w:szCs w:val="22"/>
          </w:rPr>
          <w:t xml:space="preserve"> </w:t>
        </w:r>
      </w:ins>
      <w:ins w:id="76" w:author="ERCOT" w:date="2025-07-02T13:19:00Z" w16du:dateUtc="2025-07-02T18:19:00Z">
        <w:r w:rsidR="00E431AD">
          <w:rPr>
            <w:szCs w:val="22"/>
          </w:rPr>
          <w:t>will not</w:t>
        </w:r>
      </w:ins>
      <w:ins w:id="77" w:author="ERCOT" w:date="2025-03-21T13:05:00Z" w16du:dateUtc="2025-03-21T18:05:00Z">
        <w:r w:rsidRPr="00BC36DD">
          <w:rPr>
            <w:szCs w:val="22"/>
          </w:rPr>
          <w:t xml:space="preserve"> allow for disruptions</w:t>
        </w:r>
      </w:ins>
      <w:ins w:id="78" w:author="ERCOT" w:date="2025-03-21T13:06:00Z" w16du:dateUtc="2025-03-21T18:06:00Z">
        <w:r w:rsidRPr="00BC36DD">
          <w:rPr>
            <w:szCs w:val="22"/>
          </w:rPr>
          <w:t xml:space="preserve">. </w:t>
        </w:r>
      </w:ins>
      <w:ins w:id="79" w:author="ERCOT" w:date="2025-06-18T12:16:00Z" w16du:dateUtc="2025-06-18T17:16:00Z">
        <w:r w:rsidR="00187047" w:rsidRPr="00BC36DD">
          <w:rPr>
            <w:szCs w:val="22"/>
          </w:rPr>
          <w:t xml:space="preserve"> </w:t>
        </w:r>
      </w:ins>
      <w:ins w:id="80" w:author="ERCOT" w:date="2025-03-21T13:06:00Z" w16du:dateUtc="2025-03-21T18:06:00Z">
        <w:r w:rsidRPr="00BC36DD">
          <w:rPr>
            <w:szCs w:val="22"/>
          </w:rPr>
          <w:t xml:space="preserve">In </w:t>
        </w:r>
      </w:ins>
      <w:ins w:id="81" w:author="ERCOT" w:date="2025-07-02T13:27:00Z" w16du:dateUtc="2025-07-02T18:27:00Z">
        <w:r w:rsidR="000430FC">
          <w:rPr>
            <w:szCs w:val="22"/>
          </w:rPr>
          <w:t>such</w:t>
        </w:r>
      </w:ins>
      <w:ins w:id="82" w:author="ERCOT" w:date="2025-03-21T13:06:00Z" w16du:dateUtc="2025-03-21T18:06:00Z">
        <w:r w:rsidRPr="00BC36DD">
          <w:rPr>
            <w:szCs w:val="22"/>
          </w:rPr>
          <w:t xml:space="preserve"> cases </w:t>
        </w:r>
      </w:ins>
      <w:ins w:id="83" w:author="ERCOT" w:date="2025-07-28T09:54:00Z" w16du:dateUtc="2025-07-28T14:54:00Z">
        <w:r w:rsidR="00244B88">
          <w:rPr>
            <w:szCs w:val="22"/>
          </w:rPr>
          <w:t xml:space="preserve">ERCOT shall issue </w:t>
        </w:r>
      </w:ins>
      <w:ins w:id="84" w:author="ERCOT" w:date="2025-03-21T13:06:00Z" w16du:dateUtc="2025-03-21T18:06:00Z">
        <w:r w:rsidRPr="00BC36DD">
          <w:rPr>
            <w:szCs w:val="22"/>
          </w:rPr>
          <w:t xml:space="preserve">a Market Notice </w:t>
        </w:r>
      </w:ins>
      <w:ins w:id="85" w:author="ERCOT" w:date="2025-06-18T14:37:00Z" w16du:dateUtc="2025-06-18T19:37:00Z">
        <w:r w:rsidR="00A204F1">
          <w:rPr>
            <w:szCs w:val="22"/>
          </w:rPr>
          <w:t>t</w:t>
        </w:r>
      </w:ins>
      <w:ins w:id="86" w:author="ERCOT" w:date="2025-03-21T13:06:00Z" w16du:dateUtc="2025-03-21T18:06:00Z">
        <w:r w:rsidRPr="00BC36DD">
          <w:rPr>
            <w:szCs w:val="22"/>
          </w:rPr>
          <w:t>o inform</w:t>
        </w:r>
        <w:r>
          <w:rPr>
            <w:color w:val="FF0000"/>
            <w:szCs w:val="22"/>
          </w:rPr>
          <w:t xml:space="preserve"> </w:t>
        </w:r>
        <w:r w:rsidRPr="00846A5C">
          <w:rPr>
            <w:szCs w:val="22"/>
          </w:rPr>
          <w:t>Market Participants</w:t>
        </w:r>
      </w:ins>
      <w:ins w:id="87" w:author="ERCOT" w:date="2025-03-21T13:10:00Z" w16du:dateUtc="2025-03-21T18:10:00Z">
        <w:r w:rsidR="00065EDA">
          <w:rPr>
            <w:szCs w:val="22"/>
          </w:rPr>
          <w:t xml:space="preserve"> of changes to production load schedul</w:t>
        </w:r>
      </w:ins>
      <w:ins w:id="88" w:author="ERCOT" w:date="2025-06-18T12:17:00Z" w16du:dateUtc="2025-06-18T17:17:00Z">
        <w:r w:rsidR="00187047">
          <w:rPr>
            <w:szCs w:val="22"/>
          </w:rPr>
          <w:t>e</w:t>
        </w:r>
      </w:ins>
      <w:ins w:id="89" w:author="ERCOT" w:date="2025-03-21T13:10:00Z" w16du:dateUtc="2025-03-21T18:10:00Z">
        <w:r w:rsidR="00065EDA">
          <w:rPr>
            <w:szCs w:val="22"/>
          </w:rPr>
          <w:t>s</w:t>
        </w:r>
      </w:ins>
      <w:ins w:id="90" w:author="ERCOT" w:date="2025-03-21T13:06:00Z" w16du:dateUtc="2025-03-21T18:06:00Z">
        <w:r>
          <w:rPr>
            <w:szCs w:val="22"/>
          </w:rPr>
          <w:t>.</w:t>
        </w:r>
      </w:ins>
    </w:p>
    <w:p w14:paraId="4D7DD9D3" w14:textId="609D0FF1" w:rsidR="005D0C65" w:rsidRDefault="005D0C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DA7DC3" w14:paraId="589BD6E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1394C7EA"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 xml:space="preserve">satisfying the following conditions: </w:t>
            </w:r>
            <w:r>
              <w:rPr>
                <w:b/>
                <w:i/>
              </w:rPr>
              <w:t xml:space="preserve"> </w:t>
            </w:r>
            <w:r w:rsidRPr="00ED2B32">
              <w:rPr>
                <w:b/>
                <w:i/>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ED2B32">
              <w:rPr>
                <w:b/>
                <w:i/>
              </w:rPr>
              <w:lastRenderedPageBreak/>
              <w:t>interconnection; and (b) The financial security required to fund the interconnection facilities</w:t>
            </w:r>
            <w:r>
              <w:rPr>
                <w:b/>
                <w:i/>
              </w:rPr>
              <w:t xml:space="preserve"> for NPRR857:</w:t>
            </w:r>
            <w:r w:rsidRPr="004B0726">
              <w:rPr>
                <w:b/>
                <w:i/>
              </w:rPr>
              <w:t>]</w:t>
            </w:r>
          </w:p>
          <w:p w14:paraId="4DC614E1" w14:textId="77777777" w:rsidR="00546B66" w:rsidRPr="00E55E72" w:rsidRDefault="00546B66" w:rsidP="000707F9">
            <w:pPr>
              <w:spacing w:after="240"/>
              <w:ind w:left="720" w:hanging="720"/>
              <w:rPr>
                <w:iCs/>
              </w:rPr>
            </w:pPr>
            <w:r w:rsidRPr="00E55E72">
              <w:rPr>
                <w:iCs/>
              </w:rPr>
              <w:t>(3)</w:t>
            </w:r>
            <w:r w:rsidRPr="00E55E72">
              <w:rPr>
                <w:iCs/>
              </w:rPr>
              <w:tab/>
              <w:t xml:space="preserve">TSPs, DCTOs, and Resource Entities shall submit </w:t>
            </w:r>
            <w:r>
              <w:rPr>
                <w:iCs/>
              </w:rPr>
              <w:t xml:space="preserve">all </w:t>
            </w:r>
            <w:r w:rsidRPr="00E55E72">
              <w:rPr>
                <w:iCs/>
              </w:rPr>
              <w:t xml:space="preserve">Network Operations Model updates </w:t>
            </w:r>
            <w:r>
              <w:rPr>
                <w:iCs/>
              </w:rPr>
              <w:t xml:space="preserve">that are </w:t>
            </w:r>
            <w:r w:rsidRPr="00767AB7">
              <w:rPr>
                <w:iCs/>
              </w:rPr>
              <w:t xml:space="preserve">not subject to the requirements of paragraph (4) below </w:t>
            </w:r>
            <w:r>
              <w:t>by the applicable deadline to submit information to ERCOT for the target date of inclusion in the production model detailed in the table below</w:t>
            </w:r>
            <w:r w:rsidRPr="00E55E72">
              <w:rPr>
                <w:iCs/>
              </w:rPr>
              <w:t xml:space="preserve">.  ERCOT </w:t>
            </w:r>
            <w:proofErr w:type="gramStart"/>
            <w:r w:rsidRPr="00E55E72">
              <w:rPr>
                <w:iCs/>
              </w:rPr>
              <w:t>shall</w:t>
            </w:r>
            <w:proofErr w:type="gramEnd"/>
            <w:r w:rsidRPr="00E55E72">
              <w:rPr>
                <w:iCs/>
              </w:rPr>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546B66" w:rsidRPr="00E55E72" w14:paraId="6A9EE8ED" w14:textId="77777777" w:rsidTr="000707F9">
              <w:trPr>
                <w:tblHeader/>
              </w:trPr>
              <w:tc>
                <w:tcPr>
                  <w:tcW w:w="1035" w:type="pct"/>
                </w:tcPr>
                <w:p w14:paraId="431BD068" w14:textId="77777777" w:rsidR="00546B66" w:rsidRPr="00E55E72" w:rsidRDefault="00546B66" w:rsidP="000707F9">
                  <w:pPr>
                    <w:spacing w:after="120"/>
                    <w:rPr>
                      <w:b/>
                      <w:iCs/>
                      <w:sz w:val="20"/>
                    </w:rPr>
                  </w:pPr>
                  <w:r w:rsidRPr="00E55E72">
                    <w:rPr>
                      <w:b/>
                      <w:iCs/>
                      <w:sz w:val="20"/>
                    </w:rPr>
                    <w:t xml:space="preserve">Deadline to Submit Information to ERCOT </w:t>
                  </w:r>
                </w:p>
                <w:p w14:paraId="1D17095D" w14:textId="77777777" w:rsidR="00546B66" w:rsidRPr="00E55E72" w:rsidRDefault="00546B66" w:rsidP="000707F9">
                  <w:pPr>
                    <w:spacing w:after="120"/>
                    <w:rPr>
                      <w:b/>
                      <w:iCs/>
                      <w:sz w:val="20"/>
                    </w:rPr>
                  </w:pPr>
                  <w:r w:rsidRPr="00E55E72">
                    <w:rPr>
                      <w:b/>
                      <w:iCs/>
                      <w:sz w:val="20"/>
                    </w:rPr>
                    <w:t>Note 1</w:t>
                  </w:r>
                </w:p>
              </w:tc>
              <w:tc>
                <w:tcPr>
                  <w:tcW w:w="991" w:type="pct"/>
                </w:tcPr>
                <w:p w14:paraId="17CEF7A0" w14:textId="77777777" w:rsidR="00546B66" w:rsidRPr="00E55E72" w:rsidRDefault="00546B66" w:rsidP="000707F9">
                  <w:pPr>
                    <w:spacing w:after="120"/>
                    <w:rPr>
                      <w:b/>
                      <w:iCs/>
                      <w:sz w:val="20"/>
                    </w:rPr>
                  </w:pPr>
                  <w:r w:rsidRPr="00E55E72">
                    <w:rPr>
                      <w:b/>
                      <w:iCs/>
                      <w:sz w:val="20"/>
                    </w:rPr>
                    <w:t xml:space="preserve">Model Complete and Available for Test </w:t>
                  </w:r>
                </w:p>
                <w:p w14:paraId="79FE697F" w14:textId="77777777" w:rsidR="00546B66" w:rsidRPr="00E55E72" w:rsidRDefault="00546B66" w:rsidP="000707F9">
                  <w:pPr>
                    <w:spacing w:after="120"/>
                    <w:rPr>
                      <w:b/>
                      <w:iCs/>
                      <w:sz w:val="20"/>
                    </w:rPr>
                  </w:pPr>
                  <w:r w:rsidRPr="00E55E72">
                    <w:rPr>
                      <w:b/>
                      <w:iCs/>
                      <w:sz w:val="20"/>
                    </w:rPr>
                    <w:t>Note 2</w:t>
                  </w:r>
                </w:p>
              </w:tc>
              <w:tc>
                <w:tcPr>
                  <w:tcW w:w="991" w:type="pct"/>
                </w:tcPr>
                <w:p w14:paraId="30222C11" w14:textId="77777777" w:rsidR="00546B66" w:rsidRPr="00E55E72" w:rsidRDefault="00546B66" w:rsidP="000707F9">
                  <w:pPr>
                    <w:spacing w:after="120"/>
                    <w:rPr>
                      <w:b/>
                      <w:iCs/>
                      <w:sz w:val="20"/>
                    </w:rPr>
                  </w:pPr>
                  <w:r w:rsidRPr="00E55E72">
                    <w:rPr>
                      <w:b/>
                      <w:iCs/>
                      <w:sz w:val="20"/>
                    </w:rPr>
                    <w:t>Updated Network Operations Model Testing Complete</w:t>
                  </w:r>
                </w:p>
                <w:p w14:paraId="2A0156A1" w14:textId="77777777" w:rsidR="00546B66" w:rsidRPr="00E55E72" w:rsidRDefault="00546B66" w:rsidP="000707F9">
                  <w:pPr>
                    <w:spacing w:after="120"/>
                    <w:rPr>
                      <w:b/>
                      <w:iCs/>
                      <w:sz w:val="20"/>
                    </w:rPr>
                  </w:pPr>
                  <w:r w:rsidRPr="00E55E72">
                    <w:rPr>
                      <w:b/>
                      <w:iCs/>
                      <w:sz w:val="20"/>
                    </w:rPr>
                    <w:t>Note 3</w:t>
                  </w:r>
                </w:p>
                <w:p w14:paraId="106518C9" w14:textId="77777777" w:rsidR="00546B66" w:rsidRPr="00E55E72" w:rsidRDefault="00546B66" w:rsidP="000707F9">
                  <w:pPr>
                    <w:spacing w:after="120"/>
                    <w:rPr>
                      <w:b/>
                      <w:iCs/>
                      <w:sz w:val="20"/>
                    </w:rPr>
                  </w:pPr>
                  <w:r w:rsidRPr="00E55E72">
                    <w:rPr>
                      <w:b/>
                      <w:iCs/>
                      <w:sz w:val="20"/>
                    </w:rPr>
                    <w:t>Paragraph (</w:t>
                  </w:r>
                  <w:r>
                    <w:rPr>
                      <w:b/>
                      <w:iCs/>
                      <w:sz w:val="20"/>
                    </w:rPr>
                    <w:t>6</w:t>
                  </w:r>
                  <w:r w:rsidRPr="00E55E72">
                    <w:rPr>
                      <w:b/>
                      <w:iCs/>
                      <w:sz w:val="20"/>
                    </w:rPr>
                    <w:t>)</w:t>
                  </w:r>
                </w:p>
              </w:tc>
              <w:tc>
                <w:tcPr>
                  <w:tcW w:w="991" w:type="pct"/>
                </w:tcPr>
                <w:p w14:paraId="59436DE5" w14:textId="77777777" w:rsidR="00546B66" w:rsidRDefault="00546B66" w:rsidP="000707F9">
                  <w:pPr>
                    <w:spacing w:after="120"/>
                    <w:rPr>
                      <w:ins w:id="91" w:author="ERCOT" w:date="2025-07-02T15:20:00Z" w16du:dateUtc="2025-07-02T20:20:00Z"/>
                      <w:b/>
                      <w:iCs/>
                      <w:sz w:val="20"/>
                    </w:rPr>
                  </w:pPr>
                  <w:r w:rsidRPr="00E55E72">
                    <w:rPr>
                      <w:b/>
                      <w:iCs/>
                      <w:sz w:val="20"/>
                    </w:rPr>
                    <w:t>Update Network Operations Model Production Environment</w:t>
                  </w:r>
                </w:p>
                <w:p w14:paraId="117496A3" w14:textId="16C4595B" w:rsidR="009E2D93" w:rsidRPr="00E55E72" w:rsidRDefault="009E2D93" w:rsidP="000707F9">
                  <w:pPr>
                    <w:spacing w:after="120"/>
                    <w:rPr>
                      <w:b/>
                      <w:iCs/>
                      <w:sz w:val="20"/>
                    </w:rPr>
                  </w:pPr>
                  <w:ins w:id="92" w:author="ERCOT" w:date="2025-07-02T15:20:00Z" w16du:dateUtc="2025-07-02T20:20:00Z">
                    <w:r>
                      <w:rPr>
                        <w:b/>
                        <w:iCs/>
                        <w:sz w:val="20"/>
                      </w:rPr>
                      <w:t>Note</w:t>
                    </w:r>
                  </w:ins>
                  <w:ins w:id="93" w:author="ERCOT" w:date="2025-07-24T11:23:00Z" w16du:dateUtc="2025-07-24T16:23:00Z">
                    <w:r w:rsidR="00911556">
                      <w:rPr>
                        <w:b/>
                        <w:iCs/>
                        <w:sz w:val="20"/>
                      </w:rPr>
                      <w:t>s</w:t>
                    </w:r>
                  </w:ins>
                  <w:ins w:id="94" w:author="ERCOT" w:date="2025-07-02T15:20:00Z" w16du:dateUtc="2025-07-02T20:20:00Z">
                    <w:r>
                      <w:rPr>
                        <w:b/>
                        <w:iCs/>
                        <w:sz w:val="20"/>
                      </w:rPr>
                      <w:t xml:space="preserve"> 4, 5</w:t>
                    </w:r>
                  </w:ins>
                </w:p>
              </w:tc>
              <w:tc>
                <w:tcPr>
                  <w:tcW w:w="991" w:type="pct"/>
                </w:tcPr>
                <w:p w14:paraId="40C3A6DC" w14:textId="4B5509AC" w:rsidR="00546B66" w:rsidRPr="00E55E72" w:rsidDel="009E2D93" w:rsidRDefault="00546B66" w:rsidP="000707F9">
                  <w:pPr>
                    <w:spacing w:after="120"/>
                    <w:rPr>
                      <w:del w:id="95" w:author="ERCOT" w:date="2025-07-02T15:20:00Z" w16du:dateUtc="2025-07-02T20:20:00Z"/>
                      <w:b/>
                      <w:iCs/>
                      <w:sz w:val="20"/>
                    </w:rPr>
                  </w:pPr>
                  <w:del w:id="96" w:author="ERCOT" w:date="2025-07-02T15:20:00Z" w16du:dateUtc="2025-07-02T20:20:00Z">
                    <w:r w:rsidRPr="00E55E72" w:rsidDel="009E2D93">
                      <w:rPr>
                        <w:b/>
                        <w:iCs/>
                        <w:sz w:val="20"/>
                      </w:rPr>
                      <w:delText xml:space="preserve">Target Physical Equipment included in Production Model </w:delText>
                    </w:r>
                  </w:del>
                </w:p>
                <w:p w14:paraId="2CE50FE1" w14:textId="1860E6C0" w:rsidR="00546B66" w:rsidRPr="00E55E72" w:rsidRDefault="00546B66" w:rsidP="000707F9">
                  <w:pPr>
                    <w:spacing w:after="120"/>
                    <w:rPr>
                      <w:b/>
                      <w:iCs/>
                      <w:sz w:val="20"/>
                    </w:rPr>
                  </w:pPr>
                  <w:del w:id="97" w:author="ERCOT" w:date="2025-07-02T15:20:00Z" w16du:dateUtc="2025-07-02T20:20:00Z">
                    <w:r w:rsidRPr="00E55E72" w:rsidDel="009E2D93">
                      <w:rPr>
                        <w:b/>
                        <w:iCs/>
                        <w:sz w:val="20"/>
                      </w:rPr>
                      <w:delText>Note 4</w:delText>
                    </w:r>
                  </w:del>
                </w:p>
              </w:tc>
            </w:tr>
            <w:tr w:rsidR="00546B66" w:rsidRPr="00E55E72" w14:paraId="310DC1B5" w14:textId="77777777" w:rsidTr="000707F9">
              <w:tc>
                <w:tcPr>
                  <w:tcW w:w="1035" w:type="pct"/>
                </w:tcPr>
                <w:p w14:paraId="6D5AC328" w14:textId="77777777" w:rsidR="00546B66" w:rsidRPr="00E55E72" w:rsidRDefault="00546B66" w:rsidP="000707F9">
                  <w:pPr>
                    <w:spacing w:after="60"/>
                    <w:rPr>
                      <w:iCs/>
                      <w:sz w:val="20"/>
                    </w:rPr>
                  </w:pPr>
                  <w:r w:rsidRPr="00E55E72">
                    <w:rPr>
                      <w:iCs/>
                      <w:sz w:val="20"/>
                    </w:rPr>
                    <w:t>Jan</w:t>
                  </w:r>
                  <w:r>
                    <w:rPr>
                      <w:iCs/>
                      <w:sz w:val="20"/>
                    </w:rPr>
                    <w:t>uary</w:t>
                  </w:r>
                  <w:r w:rsidRPr="00E55E72">
                    <w:rPr>
                      <w:iCs/>
                      <w:sz w:val="20"/>
                    </w:rPr>
                    <w:t xml:space="preserve"> 1</w:t>
                  </w:r>
                </w:p>
              </w:tc>
              <w:tc>
                <w:tcPr>
                  <w:tcW w:w="991" w:type="pct"/>
                </w:tcPr>
                <w:p w14:paraId="4DFDC76C"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15</w:t>
                  </w:r>
                </w:p>
              </w:tc>
              <w:tc>
                <w:tcPr>
                  <w:tcW w:w="991" w:type="pct"/>
                </w:tcPr>
                <w:p w14:paraId="1BD857AC" w14:textId="77777777" w:rsidR="00546B66" w:rsidRPr="00E55E72" w:rsidRDefault="00546B66" w:rsidP="000707F9">
                  <w:pPr>
                    <w:spacing w:after="60"/>
                    <w:rPr>
                      <w:iCs/>
                      <w:sz w:val="20"/>
                    </w:rPr>
                  </w:pPr>
                  <w:r w:rsidRPr="00E55E72">
                    <w:rPr>
                      <w:iCs/>
                      <w:sz w:val="20"/>
                    </w:rPr>
                    <w:t>March 15</w:t>
                  </w:r>
                </w:p>
              </w:tc>
              <w:tc>
                <w:tcPr>
                  <w:tcW w:w="991" w:type="pct"/>
                </w:tcPr>
                <w:p w14:paraId="55A8285E" w14:textId="60D6B9D0" w:rsidR="00546B66" w:rsidRPr="00E55E72" w:rsidRDefault="00546B66" w:rsidP="000707F9">
                  <w:pPr>
                    <w:spacing w:after="60"/>
                    <w:rPr>
                      <w:iCs/>
                      <w:sz w:val="20"/>
                    </w:rPr>
                  </w:pPr>
                  <w:del w:id="98" w:author="ERCOT" w:date="2025-07-02T15:20:00Z" w16du:dateUtc="2025-07-02T20:20:00Z">
                    <w:r w:rsidRPr="00E55E72" w:rsidDel="009E2D93">
                      <w:rPr>
                        <w:iCs/>
                        <w:sz w:val="20"/>
                      </w:rPr>
                      <w:delText>April 1</w:delText>
                    </w:r>
                  </w:del>
                  <w:ins w:id="99" w:author="ERCOT" w:date="2025-07-02T15:20:00Z" w16du:dateUtc="2025-07-02T20:20:00Z">
                    <w:r w:rsidR="009E2D93">
                      <w:rPr>
                        <w:iCs/>
                        <w:sz w:val="20"/>
                      </w:rPr>
                      <w:t>Month of April</w:t>
                    </w:r>
                  </w:ins>
                </w:p>
              </w:tc>
              <w:tc>
                <w:tcPr>
                  <w:tcW w:w="991" w:type="pct"/>
                </w:tcPr>
                <w:p w14:paraId="2F21718C" w14:textId="13996414" w:rsidR="00546B66" w:rsidRPr="00E55E72" w:rsidRDefault="00546B66" w:rsidP="000707F9">
                  <w:pPr>
                    <w:spacing w:after="60"/>
                    <w:rPr>
                      <w:iCs/>
                      <w:sz w:val="20"/>
                    </w:rPr>
                  </w:pPr>
                  <w:del w:id="100" w:author="ERCOT" w:date="2025-07-02T15:24:00Z" w16du:dateUtc="2025-07-02T20:24:00Z">
                    <w:r w:rsidRPr="00E55E72" w:rsidDel="009E2D93">
                      <w:rPr>
                        <w:iCs/>
                        <w:sz w:val="20"/>
                      </w:rPr>
                      <w:delText>Month of April</w:delText>
                    </w:r>
                  </w:del>
                </w:p>
              </w:tc>
            </w:tr>
            <w:tr w:rsidR="00546B66" w:rsidRPr="00E55E72" w14:paraId="5E8AA12D" w14:textId="77777777" w:rsidTr="000707F9">
              <w:tc>
                <w:tcPr>
                  <w:tcW w:w="1035" w:type="pct"/>
                </w:tcPr>
                <w:p w14:paraId="77CCF8EB"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w:t>
                  </w:r>
                </w:p>
              </w:tc>
              <w:tc>
                <w:tcPr>
                  <w:tcW w:w="991" w:type="pct"/>
                </w:tcPr>
                <w:p w14:paraId="0D764A1B" w14:textId="77777777" w:rsidR="00546B66" w:rsidRPr="00E55E72" w:rsidRDefault="00546B66" w:rsidP="000707F9">
                  <w:pPr>
                    <w:spacing w:after="60"/>
                    <w:rPr>
                      <w:iCs/>
                      <w:sz w:val="20"/>
                    </w:rPr>
                  </w:pPr>
                  <w:r w:rsidRPr="00E55E72">
                    <w:rPr>
                      <w:iCs/>
                      <w:sz w:val="20"/>
                    </w:rPr>
                    <w:t>March 15</w:t>
                  </w:r>
                </w:p>
              </w:tc>
              <w:tc>
                <w:tcPr>
                  <w:tcW w:w="991" w:type="pct"/>
                </w:tcPr>
                <w:p w14:paraId="0E05B5AB" w14:textId="77777777" w:rsidR="00546B66" w:rsidRPr="00E55E72" w:rsidRDefault="00546B66" w:rsidP="000707F9">
                  <w:pPr>
                    <w:spacing w:after="60"/>
                    <w:rPr>
                      <w:iCs/>
                      <w:sz w:val="20"/>
                    </w:rPr>
                  </w:pPr>
                  <w:r w:rsidRPr="00E55E72">
                    <w:rPr>
                      <w:iCs/>
                      <w:sz w:val="20"/>
                    </w:rPr>
                    <w:t>April 15</w:t>
                  </w:r>
                </w:p>
              </w:tc>
              <w:tc>
                <w:tcPr>
                  <w:tcW w:w="991" w:type="pct"/>
                </w:tcPr>
                <w:p w14:paraId="0C171C05" w14:textId="64A74FE1" w:rsidR="00546B66" w:rsidRPr="00E55E72" w:rsidRDefault="00546B66" w:rsidP="000707F9">
                  <w:pPr>
                    <w:spacing w:after="60"/>
                    <w:rPr>
                      <w:iCs/>
                      <w:sz w:val="20"/>
                    </w:rPr>
                  </w:pPr>
                  <w:del w:id="101" w:author="ERCOT" w:date="2025-07-02T15:20:00Z" w16du:dateUtc="2025-07-02T20:20:00Z">
                    <w:r w:rsidRPr="00E55E72" w:rsidDel="009E2D93">
                      <w:rPr>
                        <w:iCs/>
                        <w:sz w:val="20"/>
                      </w:rPr>
                      <w:delText>May 1</w:delText>
                    </w:r>
                  </w:del>
                  <w:ins w:id="102" w:author="ERCOT" w:date="2025-07-02T15:20:00Z" w16du:dateUtc="2025-07-02T20:20:00Z">
                    <w:r w:rsidR="009E2D93">
                      <w:rPr>
                        <w:iCs/>
                        <w:sz w:val="20"/>
                      </w:rPr>
                      <w:t>Month of May</w:t>
                    </w:r>
                  </w:ins>
                </w:p>
              </w:tc>
              <w:tc>
                <w:tcPr>
                  <w:tcW w:w="991" w:type="pct"/>
                </w:tcPr>
                <w:p w14:paraId="6D9A9673" w14:textId="4342EEC5" w:rsidR="00546B66" w:rsidRPr="00E55E72" w:rsidRDefault="00546B66" w:rsidP="000707F9">
                  <w:pPr>
                    <w:spacing w:after="60"/>
                    <w:rPr>
                      <w:iCs/>
                      <w:sz w:val="20"/>
                    </w:rPr>
                  </w:pPr>
                  <w:del w:id="103" w:author="ERCOT" w:date="2025-07-02T15:24:00Z" w16du:dateUtc="2025-07-02T20:24:00Z">
                    <w:r w:rsidRPr="00E55E72" w:rsidDel="009E2D93">
                      <w:rPr>
                        <w:iCs/>
                        <w:sz w:val="20"/>
                      </w:rPr>
                      <w:delText>Month of May</w:delText>
                    </w:r>
                  </w:del>
                </w:p>
              </w:tc>
            </w:tr>
            <w:tr w:rsidR="00546B66" w:rsidRPr="00E55E72" w14:paraId="1E0DAEA2" w14:textId="77777777" w:rsidTr="000707F9">
              <w:tc>
                <w:tcPr>
                  <w:tcW w:w="1035" w:type="pct"/>
                </w:tcPr>
                <w:p w14:paraId="07562EAB" w14:textId="77777777" w:rsidR="00546B66" w:rsidRPr="00E55E72" w:rsidRDefault="00546B66" w:rsidP="000707F9">
                  <w:pPr>
                    <w:spacing w:after="60"/>
                    <w:rPr>
                      <w:iCs/>
                      <w:sz w:val="20"/>
                    </w:rPr>
                  </w:pPr>
                  <w:r w:rsidRPr="00E55E72">
                    <w:rPr>
                      <w:iCs/>
                      <w:sz w:val="20"/>
                    </w:rPr>
                    <w:t>March 1</w:t>
                  </w:r>
                </w:p>
              </w:tc>
              <w:tc>
                <w:tcPr>
                  <w:tcW w:w="991" w:type="pct"/>
                </w:tcPr>
                <w:p w14:paraId="1048F824" w14:textId="77777777" w:rsidR="00546B66" w:rsidRPr="00E55E72" w:rsidRDefault="00546B66" w:rsidP="000707F9">
                  <w:pPr>
                    <w:spacing w:after="60"/>
                    <w:rPr>
                      <w:iCs/>
                      <w:sz w:val="20"/>
                    </w:rPr>
                  </w:pPr>
                  <w:r w:rsidRPr="00E55E72">
                    <w:rPr>
                      <w:iCs/>
                      <w:sz w:val="20"/>
                    </w:rPr>
                    <w:t>April 15</w:t>
                  </w:r>
                </w:p>
              </w:tc>
              <w:tc>
                <w:tcPr>
                  <w:tcW w:w="991" w:type="pct"/>
                </w:tcPr>
                <w:p w14:paraId="5A644263" w14:textId="77777777" w:rsidR="00546B66" w:rsidRPr="00E55E72" w:rsidRDefault="00546B66" w:rsidP="000707F9">
                  <w:pPr>
                    <w:spacing w:after="60"/>
                    <w:rPr>
                      <w:iCs/>
                      <w:sz w:val="20"/>
                    </w:rPr>
                  </w:pPr>
                  <w:r w:rsidRPr="00E55E72">
                    <w:rPr>
                      <w:iCs/>
                      <w:sz w:val="20"/>
                    </w:rPr>
                    <w:t>May 15</w:t>
                  </w:r>
                </w:p>
              </w:tc>
              <w:tc>
                <w:tcPr>
                  <w:tcW w:w="991" w:type="pct"/>
                </w:tcPr>
                <w:p w14:paraId="5353AA7A" w14:textId="2419DDCB" w:rsidR="00546B66" w:rsidRPr="00E55E72" w:rsidRDefault="00546B66" w:rsidP="000707F9">
                  <w:pPr>
                    <w:spacing w:after="60"/>
                    <w:rPr>
                      <w:iCs/>
                      <w:sz w:val="20"/>
                    </w:rPr>
                  </w:pPr>
                  <w:del w:id="104" w:author="ERCOT" w:date="2025-07-02T15:20:00Z" w16du:dateUtc="2025-07-02T20:20:00Z">
                    <w:r w:rsidRPr="00E55E72" w:rsidDel="009E2D93">
                      <w:rPr>
                        <w:iCs/>
                        <w:sz w:val="20"/>
                      </w:rPr>
                      <w:delText>June 1</w:delText>
                    </w:r>
                  </w:del>
                  <w:ins w:id="105" w:author="ERCOT" w:date="2025-07-02T15:20:00Z" w16du:dateUtc="2025-07-02T20:20:00Z">
                    <w:r w:rsidR="009E2D93">
                      <w:rPr>
                        <w:iCs/>
                        <w:sz w:val="20"/>
                      </w:rPr>
                      <w:t>Month of June</w:t>
                    </w:r>
                  </w:ins>
                </w:p>
              </w:tc>
              <w:tc>
                <w:tcPr>
                  <w:tcW w:w="991" w:type="pct"/>
                </w:tcPr>
                <w:p w14:paraId="4BBFF458" w14:textId="71DD5229" w:rsidR="00546B66" w:rsidRPr="00E55E72" w:rsidRDefault="00546B66" w:rsidP="000707F9">
                  <w:pPr>
                    <w:spacing w:after="60"/>
                    <w:rPr>
                      <w:iCs/>
                      <w:sz w:val="20"/>
                    </w:rPr>
                  </w:pPr>
                  <w:del w:id="106" w:author="ERCOT" w:date="2025-07-02T15:24:00Z" w16du:dateUtc="2025-07-02T20:24:00Z">
                    <w:r w:rsidRPr="00E55E72" w:rsidDel="009E2D93">
                      <w:rPr>
                        <w:iCs/>
                        <w:sz w:val="20"/>
                      </w:rPr>
                      <w:delText>Month of June</w:delText>
                    </w:r>
                  </w:del>
                </w:p>
              </w:tc>
            </w:tr>
            <w:tr w:rsidR="00546B66" w:rsidRPr="00E55E72" w14:paraId="3116DD34" w14:textId="77777777" w:rsidTr="000707F9">
              <w:tc>
                <w:tcPr>
                  <w:tcW w:w="1035" w:type="pct"/>
                </w:tcPr>
                <w:p w14:paraId="0DF14E74" w14:textId="77777777" w:rsidR="00546B66" w:rsidRPr="00E55E72" w:rsidRDefault="00546B66" w:rsidP="000707F9">
                  <w:pPr>
                    <w:spacing w:after="60"/>
                    <w:rPr>
                      <w:iCs/>
                      <w:sz w:val="20"/>
                    </w:rPr>
                  </w:pPr>
                  <w:r w:rsidRPr="00E55E72">
                    <w:rPr>
                      <w:iCs/>
                      <w:sz w:val="20"/>
                    </w:rPr>
                    <w:t>April 1</w:t>
                  </w:r>
                </w:p>
              </w:tc>
              <w:tc>
                <w:tcPr>
                  <w:tcW w:w="991" w:type="pct"/>
                </w:tcPr>
                <w:p w14:paraId="7D5B6432" w14:textId="77777777" w:rsidR="00546B66" w:rsidRPr="00E55E72" w:rsidRDefault="00546B66" w:rsidP="000707F9">
                  <w:pPr>
                    <w:spacing w:after="60"/>
                    <w:rPr>
                      <w:iCs/>
                      <w:sz w:val="20"/>
                    </w:rPr>
                  </w:pPr>
                  <w:r w:rsidRPr="00E55E72">
                    <w:rPr>
                      <w:iCs/>
                      <w:sz w:val="20"/>
                    </w:rPr>
                    <w:t>May 15</w:t>
                  </w:r>
                </w:p>
              </w:tc>
              <w:tc>
                <w:tcPr>
                  <w:tcW w:w="991" w:type="pct"/>
                </w:tcPr>
                <w:p w14:paraId="361FCAE0" w14:textId="77777777" w:rsidR="00546B66" w:rsidRPr="00E55E72" w:rsidRDefault="00546B66" w:rsidP="000707F9">
                  <w:pPr>
                    <w:spacing w:after="60"/>
                    <w:rPr>
                      <w:iCs/>
                      <w:sz w:val="20"/>
                    </w:rPr>
                  </w:pPr>
                  <w:r w:rsidRPr="00E55E72">
                    <w:rPr>
                      <w:iCs/>
                      <w:sz w:val="20"/>
                    </w:rPr>
                    <w:t>June 15</w:t>
                  </w:r>
                </w:p>
              </w:tc>
              <w:tc>
                <w:tcPr>
                  <w:tcW w:w="991" w:type="pct"/>
                </w:tcPr>
                <w:p w14:paraId="7CB6BED3" w14:textId="31D77409" w:rsidR="00546B66" w:rsidRPr="00E55E72" w:rsidRDefault="00546B66" w:rsidP="000707F9">
                  <w:pPr>
                    <w:spacing w:after="60"/>
                    <w:rPr>
                      <w:iCs/>
                      <w:sz w:val="20"/>
                    </w:rPr>
                  </w:pPr>
                  <w:del w:id="107" w:author="ERCOT" w:date="2025-07-02T15:20:00Z" w16du:dateUtc="2025-07-02T20:20:00Z">
                    <w:r w:rsidRPr="00E55E72" w:rsidDel="009E2D93">
                      <w:rPr>
                        <w:iCs/>
                        <w:sz w:val="20"/>
                      </w:rPr>
                      <w:delText>July 1</w:delText>
                    </w:r>
                  </w:del>
                  <w:ins w:id="108" w:author="ERCOT" w:date="2025-07-02T15:20:00Z" w16du:dateUtc="2025-07-02T20:20:00Z">
                    <w:r w:rsidR="009E2D93">
                      <w:rPr>
                        <w:iCs/>
                        <w:sz w:val="20"/>
                      </w:rPr>
                      <w:t>Month of July</w:t>
                    </w:r>
                  </w:ins>
                </w:p>
              </w:tc>
              <w:tc>
                <w:tcPr>
                  <w:tcW w:w="991" w:type="pct"/>
                </w:tcPr>
                <w:p w14:paraId="09C3A17D" w14:textId="73153CAC" w:rsidR="00546B66" w:rsidRPr="00E55E72" w:rsidRDefault="00546B66" w:rsidP="000707F9">
                  <w:pPr>
                    <w:spacing w:after="60"/>
                    <w:rPr>
                      <w:iCs/>
                      <w:sz w:val="20"/>
                    </w:rPr>
                  </w:pPr>
                  <w:del w:id="109" w:author="ERCOT" w:date="2025-07-02T15:24:00Z" w16du:dateUtc="2025-07-02T20:24:00Z">
                    <w:r w:rsidRPr="00E55E72" w:rsidDel="009E2D93">
                      <w:rPr>
                        <w:iCs/>
                        <w:sz w:val="20"/>
                      </w:rPr>
                      <w:delText>Month of July</w:delText>
                    </w:r>
                  </w:del>
                </w:p>
              </w:tc>
            </w:tr>
            <w:tr w:rsidR="00546B66" w:rsidRPr="00E55E72" w14:paraId="4BC46324" w14:textId="77777777" w:rsidTr="000707F9">
              <w:tc>
                <w:tcPr>
                  <w:tcW w:w="1035" w:type="pct"/>
                </w:tcPr>
                <w:p w14:paraId="5530CE7C" w14:textId="77777777" w:rsidR="00546B66" w:rsidRPr="00E55E72" w:rsidRDefault="00546B66" w:rsidP="000707F9">
                  <w:pPr>
                    <w:spacing w:after="60"/>
                    <w:rPr>
                      <w:iCs/>
                      <w:sz w:val="20"/>
                    </w:rPr>
                  </w:pPr>
                  <w:r w:rsidRPr="00E55E72">
                    <w:rPr>
                      <w:iCs/>
                      <w:sz w:val="20"/>
                    </w:rPr>
                    <w:t>May 1</w:t>
                  </w:r>
                </w:p>
              </w:tc>
              <w:tc>
                <w:tcPr>
                  <w:tcW w:w="991" w:type="pct"/>
                </w:tcPr>
                <w:p w14:paraId="4C6E4689" w14:textId="77777777" w:rsidR="00546B66" w:rsidRPr="00E55E72" w:rsidRDefault="00546B66" w:rsidP="000707F9">
                  <w:pPr>
                    <w:spacing w:after="60"/>
                    <w:rPr>
                      <w:iCs/>
                      <w:sz w:val="20"/>
                    </w:rPr>
                  </w:pPr>
                  <w:r w:rsidRPr="00E55E72">
                    <w:rPr>
                      <w:iCs/>
                      <w:sz w:val="20"/>
                    </w:rPr>
                    <w:t>June 15</w:t>
                  </w:r>
                </w:p>
              </w:tc>
              <w:tc>
                <w:tcPr>
                  <w:tcW w:w="991" w:type="pct"/>
                </w:tcPr>
                <w:p w14:paraId="3D94C74B" w14:textId="77777777" w:rsidR="00546B66" w:rsidRPr="00E55E72" w:rsidRDefault="00546B66" w:rsidP="000707F9">
                  <w:pPr>
                    <w:spacing w:after="60"/>
                    <w:rPr>
                      <w:iCs/>
                      <w:sz w:val="20"/>
                    </w:rPr>
                  </w:pPr>
                  <w:r w:rsidRPr="00E55E72">
                    <w:rPr>
                      <w:iCs/>
                      <w:sz w:val="20"/>
                    </w:rPr>
                    <w:t>July 15</w:t>
                  </w:r>
                </w:p>
              </w:tc>
              <w:tc>
                <w:tcPr>
                  <w:tcW w:w="991" w:type="pct"/>
                </w:tcPr>
                <w:p w14:paraId="0FAE53B4" w14:textId="42E4A7E1" w:rsidR="00546B66" w:rsidRPr="00E55E72" w:rsidRDefault="00546B66" w:rsidP="000707F9">
                  <w:pPr>
                    <w:spacing w:after="60"/>
                    <w:rPr>
                      <w:iCs/>
                      <w:sz w:val="20"/>
                    </w:rPr>
                  </w:pPr>
                  <w:del w:id="110" w:author="ERCOT" w:date="2025-07-02T15:20:00Z" w16du:dateUtc="2025-07-02T20:20:00Z">
                    <w:r w:rsidRPr="00E55E72" w:rsidDel="009E2D93">
                      <w:rPr>
                        <w:iCs/>
                        <w:sz w:val="20"/>
                      </w:rPr>
                      <w:delText>August 1</w:delText>
                    </w:r>
                  </w:del>
                  <w:ins w:id="111" w:author="ERCOT" w:date="2025-07-02T15:20:00Z" w16du:dateUtc="2025-07-02T20:20:00Z">
                    <w:r w:rsidR="009E2D93">
                      <w:rPr>
                        <w:iCs/>
                        <w:sz w:val="20"/>
                      </w:rPr>
                      <w:t>Month of August</w:t>
                    </w:r>
                  </w:ins>
                </w:p>
              </w:tc>
              <w:tc>
                <w:tcPr>
                  <w:tcW w:w="991" w:type="pct"/>
                </w:tcPr>
                <w:p w14:paraId="2DCDD07F" w14:textId="64AF9820" w:rsidR="00546B66" w:rsidRPr="00E55E72" w:rsidRDefault="00546B66" w:rsidP="000707F9">
                  <w:pPr>
                    <w:spacing w:after="60"/>
                    <w:rPr>
                      <w:iCs/>
                      <w:sz w:val="20"/>
                    </w:rPr>
                  </w:pPr>
                  <w:del w:id="112" w:author="ERCOT" w:date="2025-07-02T15:24:00Z" w16du:dateUtc="2025-07-02T20:24:00Z">
                    <w:r w:rsidRPr="00E55E72" w:rsidDel="009E2D93">
                      <w:rPr>
                        <w:iCs/>
                        <w:sz w:val="20"/>
                      </w:rPr>
                      <w:delText>Month of August</w:delText>
                    </w:r>
                  </w:del>
                </w:p>
              </w:tc>
            </w:tr>
            <w:tr w:rsidR="00546B66" w:rsidRPr="00E55E72" w14:paraId="47FF7EDC" w14:textId="77777777" w:rsidTr="000707F9">
              <w:tc>
                <w:tcPr>
                  <w:tcW w:w="1035" w:type="pct"/>
                </w:tcPr>
                <w:p w14:paraId="481C2F19" w14:textId="77777777" w:rsidR="00546B66" w:rsidRPr="00E55E72" w:rsidRDefault="00546B66" w:rsidP="000707F9">
                  <w:pPr>
                    <w:spacing w:after="60"/>
                    <w:rPr>
                      <w:iCs/>
                      <w:sz w:val="20"/>
                    </w:rPr>
                  </w:pPr>
                  <w:r w:rsidRPr="00E55E72">
                    <w:rPr>
                      <w:iCs/>
                      <w:sz w:val="20"/>
                    </w:rPr>
                    <w:t>June 1</w:t>
                  </w:r>
                </w:p>
              </w:tc>
              <w:tc>
                <w:tcPr>
                  <w:tcW w:w="991" w:type="pct"/>
                </w:tcPr>
                <w:p w14:paraId="7C47B5CF" w14:textId="77777777" w:rsidR="00546B66" w:rsidRPr="00E55E72" w:rsidRDefault="00546B66" w:rsidP="000707F9">
                  <w:pPr>
                    <w:spacing w:after="60"/>
                    <w:rPr>
                      <w:iCs/>
                      <w:sz w:val="20"/>
                    </w:rPr>
                  </w:pPr>
                  <w:r w:rsidRPr="00E55E72">
                    <w:rPr>
                      <w:iCs/>
                      <w:sz w:val="20"/>
                    </w:rPr>
                    <w:t>July 15</w:t>
                  </w:r>
                </w:p>
              </w:tc>
              <w:tc>
                <w:tcPr>
                  <w:tcW w:w="991" w:type="pct"/>
                </w:tcPr>
                <w:p w14:paraId="6616BD55" w14:textId="77777777" w:rsidR="00546B66" w:rsidRPr="00E55E72" w:rsidRDefault="00546B66" w:rsidP="000707F9">
                  <w:pPr>
                    <w:spacing w:after="60"/>
                    <w:rPr>
                      <w:iCs/>
                      <w:sz w:val="20"/>
                    </w:rPr>
                  </w:pPr>
                  <w:r w:rsidRPr="00E55E72">
                    <w:rPr>
                      <w:iCs/>
                      <w:sz w:val="20"/>
                    </w:rPr>
                    <w:t>August 15</w:t>
                  </w:r>
                </w:p>
              </w:tc>
              <w:tc>
                <w:tcPr>
                  <w:tcW w:w="991" w:type="pct"/>
                </w:tcPr>
                <w:p w14:paraId="116A5EE4" w14:textId="1EA2D5D4" w:rsidR="00546B66" w:rsidRPr="00E55E72" w:rsidRDefault="00546B66" w:rsidP="000707F9">
                  <w:pPr>
                    <w:spacing w:after="60"/>
                    <w:rPr>
                      <w:iCs/>
                      <w:sz w:val="20"/>
                    </w:rPr>
                  </w:pPr>
                  <w:del w:id="113" w:author="ERCOT" w:date="2025-07-02T15:21:00Z" w16du:dateUtc="2025-07-02T20:21:00Z">
                    <w:r w:rsidRPr="00E55E72" w:rsidDel="009E2D93">
                      <w:rPr>
                        <w:iCs/>
                        <w:sz w:val="20"/>
                      </w:rPr>
                      <w:delText>September 1</w:delText>
                    </w:r>
                  </w:del>
                  <w:ins w:id="114" w:author="ERCOT" w:date="2025-07-02T15:21:00Z" w16du:dateUtc="2025-07-02T20:21:00Z">
                    <w:r w:rsidR="009E2D93">
                      <w:rPr>
                        <w:iCs/>
                        <w:sz w:val="20"/>
                      </w:rPr>
                      <w:t>Month of September</w:t>
                    </w:r>
                  </w:ins>
                </w:p>
              </w:tc>
              <w:tc>
                <w:tcPr>
                  <w:tcW w:w="991" w:type="pct"/>
                </w:tcPr>
                <w:p w14:paraId="38C711B7" w14:textId="0D31980A" w:rsidR="00546B66" w:rsidRPr="00E55E72" w:rsidRDefault="00546B66" w:rsidP="000707F9">
                  <w:pPr>
                    <w:spacing w:after="60"/>
                    <w:rPr>
                      <w:iCs/>
                      <w:sz w:val="20"/>
                    </w:rPr>
                  </w:pPr>
                  <w:del w:id="115" w:author="ERCOT" w:date="2025-07-02T15:24:00Z" w16du:dateUtc="2025-07-02T20:24:00Z">
                    <w:r w:rsidRPr="00E55E72" w:rsidDel="009E2D93">
                      <w:rPr>
                        <w:iCs/>
                        <w:sz w:val="20"/>
                      </w:rPr>
                      <w:delText>Month of September</w:delText>
                    </w:r>
                  </w:del>
                </w:p>
              </w:tc>
            </w:tr>
            <w:tr w:rsidR="00546B66" w:rsidRPr="00E55E72" w14:paraId="6A1A56F8" w14:textId="77777777" w:rsidTr="000707F9">
              <w:tc>
                <w:tcPr>
                  <w:tcW w:w="1035" w:type="pct"/>
                </w:tcPr>
                <w:p w14:paraId="2FB28E8C" w14:textId="77777777" w:rsidR="00546B66" w:rsidRPr="00E55E72" w:rsidRDefault="00546B66" w:rsidP="000707F9">
                  <w:pPr>
                    <w:spacing w:after="60"/>
                    <w:rPr>
                      <w:iCs/>
                      <w:sz w:val="20"/>
                    </w:rPr>
                  </w:pPr>
                  <w:r w:rsidRPr="00E55E72">
                    <w:rPr>
                      <w:iCs/>
                      <w:sz w:val="20"/>
                    </w:rPr>
                    <w:t>July 1</w:t>
                  </w:r>
                </w:p>
              </w:tc>
              <w:tc>
                <w:tcPr>
                  <w:tcW w:w="991" w:type="pct"/>
                </w:tcPr>
                <w:p w14:paraId="7013556B" w14:textId="77777777" w:rsidR="00546B66" w:rsidRPr="00E55E72" w:rsidRDefault="00546B66" w:rsidP="000707F9">
                  <w:pPr>
                    <w:spacing w:after="60"/>
                    <w:rPr>
                      <w:iCs/>
                      <w:sz w:val="20"/>
                    </w:rPr>
                  </w:pPr>
                  <w:r w:rsidRPr="00E55E72">
                    <w:rPr>
                      <w:iCs/>
                      <w:sz w:val="20"/>
                    </w:rPr>
                    <w:t>August 15</w:t>
                  </w:r>
                </w:p>
              </w:tc>
              <w:tc>
                <w:tcPr>
                  <w:tcW w:w="991" w:type="pct"/>
                </w:tcPr>
                <w:p w14:paraId="30C0CB6E" w14:textId="77777777" w:rsidR="00546B66" w:rsidRPr="00E55E72" w:rsidRDefault="00546B66" w:rsidP="000707F9">
                  <w:pPr>
                    <w:spacing w:after="60"/>
                    <w:rPr>
                      <w:iCs/>
                      <w:sz w:val="20"/>
                    </w:rPr>
                  </w:pPr>
                  <w:r w:rsidRPr="00E55E72">
                    <w:rPr>
                      <w:iCs/>
                      <w:sz w:val="20"/>
                    </w:rPr>
                    <w:t>September 15</w:t>
                  </w:r>
                </w:p>
              </w:tc>
              <w:tc>
                <w:tcPr>
                  <w:tcW w:w="991" w:type="pct"/>
                </w:tcPr>
                <w:p w14:paraId="6F49019E" w14:textId="238C9EDE" w:rsidR="00546B66" w:rsidRPr="00E55E72" w:rsidRDefault="00546B66" w:rsidP="000707F9">
                  <w:pPr>
                    <w:spacing w:after="60"/>
                    <w:rPr>
                      <w:iCs/>
                      <w:sz w:val="20"/>
                    </w:rPr>
                  </w:pPr>
                  <w:del w:id="116" w:author="ERCOT" w:date="2025-07-02T15:21:00Z" w16du:dateUtc="2025-07-02T20:21:00Z">
                    <w:r w:rsidRPr="00E55E72" w:rsidDel="009E2D93">
                      <w:rPr>
                        <w:iCs/>
                        <w:sz w:val="20"/>
                      </w:rPr>
                      <w:delText>October 1</w:delText>
                    </w:r>
                  </w:del>
                  <w:ins w:id="117" w:author="ERCOT" w:date="2025-07-02T15:21:00Z" w16du:dateUtc="2025-07-02T20:21:00Z">
                    <w:r w:rsidR="009E2D93">
                      <w:rPr>
                        <w:iCs/>
                        <w:sz w:val="20"/>
                      </w:rPr>
                      <w:t>Month of October</w:t>
                    </w:r>
                  </w:ins>
                </w:p>
              </w:tc>
              <w:tc>
                <w:tcPr>
                  <w:tcW w:w="991" w:type="pct"/>
                </w:tcPr>
                <w:p w14:paraId="5ECFEF40" w14:textId="7FEF8B2A" w:rsidR="00546B66" w:rsidRPr="00E55E72" w:rsidRDefault="00546B66" w:rsidP="000707F9">
                  <w:pPr>
                    <w:spacing w:after="60"/>
                    <w:rPr>
                      <w:iCs/>
                      <w:sz w:val="20"/>
                    </w:rPr>
                  </w:pPr>
                  <w:del w:id="118" w:author="ERCOT" w:date="2025-07-02T15:24:00Z" w16du:dateUtc="2025-07-02T20:24:00Z">
                    <w:r w:rsidRPr="00E55E72" w:rsidDel="009E2D93">
                      <w:rPr>
                        <w:iCs/>
                        <w:sz w:val="20"/>
                      </w:rPr>
                      <w:delText>Month of October</w:delText>
                    </w:r>
                  </w:del>
                </w:p>
              </w:tc>
            </w:tr>
            <w:tr w:rsidR="00546B66" w:rsidRPr="00E55E72" w14:paraId="3C16856A" w14:textId="77777777" w:rsidTr="000707F9">
              <w:tc>
                <w:tcPr>
                  <w:tcW w:w="1035" w:type="pct"/>
                </w:tcPr>
                <w:p w14:paraId="0F875771" w14:textId="77777777" w:rsidR="00546B66" w:rsidRPr="00E55E72" w:rsidRDefault="00546B66" w:rsidP="000707F9">
                  <w:pPr>
                    <w:spacing w:after="60"/>
                    <w:rPr>
                      <w:iCs/>
                      <w:sz w:val="20"/>
                    </w:rPr>
                  </w:pPr>
                  <w:r w:rsidRPr="00E55E72">
                    <w:rPr>
                      <w:iCs/>
                      <w:sz w:val="20"/>
                    </w:rPr>
                    <w:t>August 1</w:t>
                  </w:r>
                </w:p>
              </w:tc>
              <w:tc>
                <w:tcPr>
                  <w:tcW w:w="991" w:type="pct"/>
                </w:tcPr>
                <w:p w14:paraId="56323A61" w14:textId="77777777" w:rsidR="00546B66" w:rsidRPr="00E55E72" w:rsidRDefault="00546B66" w:rsidP="000707F9">
                  <w:pPr>
                    <w:spacing w:after="60"/>
                    <w:rPr>
                      <w:iCs/>
                      <w:sz w:val="20"/>
                    </w:rPr>
                  </w:pPr>
                  <w:r w:rsidRPr="00E55E72">
                    <w:rPr>
                      <w:iCs/>
                      <w:sz w:val="20"/>
                    </w:rPr>
                    <w:t>September 15</w:t>
                  </w:r>
                </w:p>
              </w:tc>
              <w:tc>
                <w:tcPr>
                  <w:tcW w:w="991" w:type="pct"/>
                </w:tcPr>
                <w:p w14:paraId="5FF67B25" w14:textId="77777777" w:rsidR="00546B66" w:rsidRPr="00E55E72" w:rsidRDefault="00546B66" w:rsidP="000707F9">
                  <w:pPr>
                    <w:spacing w:after="60"/>
                    <w:rPr>
                      <w:iCs/>
                      <w:sz w:val="20"/>
                    </w:rPr>
                  </w:pPr>
                  <w:r w:rsidRPr="00E55E72">
                    <w:rPr>
                      <w:iCs/>
                      <w:sz w:val="20"/>
                    </w:rPr>
                    <w:t>October 15</w:t>
                  </w:r>
                </w:p>
              </w:tc>
              <w:tc>
                <w:tcPr>
                  <w:tcW w:w="991" w:type="pct"/>
                </w:tcPr>
                <w:p w14:paraId="0DDF2777" w14:textId="53DD5890" w:rsidR="00546B66" w:rsidRPr="00E55E72" w:rsidRDefault="00546B66" w:rsidP="000707F9">
                  <w:pPr>
                    <w:spacing w:after="60"/>
                    <w:rPr>
                      <w:iCs/>
                      <w:sz w:val="20"/>
                    </w:rPr>
                  </w:pPr>
                  <w:del w:id="119" w:author="ERCOT" w:date="2025-07-02T15:21:00Z" w16du:dateUtc="2025-07-02T20:21:00Z">
                    <w:r w:rsidRPr="00E55E72" w:rsidDel="009E2D93">
                      <w:rPr>
                        <w:iCs/>
                        <w:sz w:val="20"/>
                      </w:rPr>
                      <w:delText>November 1</w:delText>
                    </w:r>
                  </w:del>
                  <w:ins w:id="120" w:author="ERCOT" w:date="2025-07-02T15:21:00Z" w16du:dateUtc="2025-07-02T20:21:00Z">
                    <w:r w:rsidR="009E2D93">
                      <w:rPr>
                        <w:iCs/>
                        <w:sz w:val="20"/>
                      </w:rPr>
                      <w:t>Month of November</w:t>
                    </w:r>
                  </w:ins>
                </w:p>
              </w:tc>
              <w:tc>
                <w:tcPr>
                  <w:tcW w:w="991" w:type="pct"/>
                </w:tcPr>
                <w:p w14:paraId="44F9BEB8" w14:textId="6C197DEE" w:rsidR="00546B66" w:rsidRPr="00E55E72" w:rsidRDefault="00546B66" w:rsidP="000707F9">
                  <w:pPr>
                    <w:spacing w:after="60"/>
                    <w:rPr>
                      <w:iCs/>
                      <w:sz w:val="20"/>
                    </w:rPr>
                  </w:pPr>
                  <w:del w:id="121" w:author="ERCOT" w:date="2025-07-02T15:24:00Z" w16du:dateUtc="2025-07-02T20:24:00Z">
                    <w:r w:rsidRPr="00E55E72" w:rsidDel="009E2D93">
                      <w:rPr>
                        <w:iCs/>
                        <w:sz w:val="20"/>
                      </w:rPr>
                      <w:delText>Month of November</w:delText>
                    </w:r>
                  </w:del>
                </w:p>
              </w:tc>
            </w:tr>
            <w:tr w:rsidR="00546B66" w:rsidRPr="00E55E72" w14:paraId="0263F1D3" w14:textId="77777777" w:rsidTr="000707F9">
              <w:tc>
                <w:tcPr>
                  <w:tcW w:w="1035" w:type="pct"/>
                </w:tcPr>
                <w:p w14:paraId="470914EA" w14:textId="77777777" w:rsidR="00546B66" w:rsidRPr="00E55E72" w:rsidRDefault="00546B66" w:rsidP="000707F9">
                  <w:pPr>
                    <w:spacing w:after="60"/>
                    <w:rPr>
                      <w:iCs/>
                      <w:sz w:val="20"/>
                    </w:rPr>
                  </w:pPr>
                  <w:r w:rsidRPr="00E55E72">
                    <w:rPr>
                      <w:iCs/>
                      <w:sz w:val="20"/>
                    </w:rPr>
                    <w:t>September 1</w:t>
                  </w:r>
                </w:p>
              </w:tc>
              <w:tc>
                <w:tcPr>
                  <w:tcW w:w="991" w:type="pct"/>
                </w:tcPr>
                <w:p w14:paraId="427433F1" w14:textId="77777777" w:rsidR="00546B66" w:rsidRPr="00E55E72" w:rsidRDefault="00546B66" w:rsidP="000707F9">
                  <w:pPr>
                    <w:spacing w:after="60"/>
                    <w:rPr>
                      <w:iCs/>
                      <w:sz w:val="20"/>
                    </w:rPr>
                  </w:pPr>
                  <w:r w:rsidRPr="00E55E72">
                    <w:rPr>
                      <w:iCs/>
                      <w:sz w:val="20"/>
                    </w:rPr>
                    <w:t>October 15</w:t>
                  </w:r>
                </w:p>
              </w:tc>
              <w:tc>
                <w:tcPr>
                  <w:tcW w:w="991" w:type="pct"/>
                </w:tcPr>
                <w:p w14:paraId="7EF983B5" w14:textId="77777777" w:rsidR="00546B66" w:rsidRPr="00E55E72" w:rsidRDefault="00546B66" w:rsidP="000707F9">
                  <w:pPr>
                    <w:spacing w:after="60"/>
                    <w:rPr>
                      <w:iCs/>
                      <w:sz w:val="20"/>
                    </w:rPr>
                  </w:pPr>
                  <w:r w:rsidRPr="00E55E72">
                    <w:rPr>
                      <w:iCs/>
                      <w:sz w:val="20"/>
                    </w:rPr>
                    <w:t>November 15</w:t>
                  </w:r>
                </w:p>
              </w:tc>
              <w:tc>
                <w:tcPr>
                  <w:tcW w:w="991" w:type="pct"/>
                </w:tcPr>
                <w:p w14:paraId="453EAAD1" w14:textId="2B935A7A" w:rsidR="00546B66" w:rsidRPr="00E55E72" w:rsidRDefault="00546B66" w:rsidP="000707F9">
                  <w:pPr>
                    <w:spacing w:after="60"/>
                    <w:rPr>
                      <w:iCs/>
                      <w:sz w:val="20"/>
                    </w:rPr>
                  </w:pPr>
                  <w:del w:id="122" w:author="ERCOT" w:date="2025-07-02T15:21:00Z" w16du:dateUtc="2025-07-02T20:21:00Z">
                    <w:r w:rsidRPr="00E55E72" w:rsidDel="009E2D93">
                      <w:rPr>
                        <w:iCs/>
                        <w:sz w:val="20"/>
                      </w:rPr>
                      <w:delText>December 1</w:delText>
                    </w:r>
                  </w:del>
                  <w:ins w:id="123" w:author="ERCOT" w:date="2025-07-02T15:21:00Z" w16du:dateUtc="2025-07-02T20:21:00Z">
                    <w:r w:rsidR="009E2D93">
                      <w:rPr>
                        <w:iCs/>
                        <w:sz w:val="20"/>
                      </w:rPr>
                      <w:t>Month of December</w:t>
                    </w:r>
                  </w:ins>
                </w:p>
              </w:tc>
              <w:tc>
                <w:tcPr>
                  <w:tcW w:w="991" w:type="pct"/>
                </w:tcPr>
                <w:p w14:paraId="102BFBB4" w14:textId="3FFE01EF" w:rsidR="00546B66" w:rsidRPr="00E55E72" w:rsidRDefault="00546B66" w:rsidP="000707F9">
                  <w:pPr>
                    <w:spacing w:after="60"/>
                    <w:rPr>
                      <w:iCs/>
                      <w:sz w:val="20"/>
                    </w:rPr>
                  </w:pPr>
                  <w:del w:id="124" w:author="ERCOT" w:date="2025-07-02T15:24:00Z" w16du:dateUtc="2025-07-02T20:24:00Z">
                    <w:r w:rsidRPr="00E55E72" w:rsidDel="009E2D93">
                      <w:rPr>
                        <w:iCs/>
                        <w:sz w:val="20"/>
                      </w:rPr>
                      <w:delText>Month of December</w:delText>
                    </w:r>
                  </w:del>
                </w:p>
              </w:tc>
            </w:tr>
            <w:tr w:rsidR="00546B66" w:rsidRPr="00E55E72" w14:paraId="7FD1FC6D" w14:textId="77777777" w:rsidTr="000707F9">
              <w:tc>
                <w:tcPr>
                  <w:tcW w:w="1035" w:type="pct"/>
                </w:tcPr>
                <w:p w14:paraId="4F40DF6D" w14:textId="77777777" w:rsidR="00546B66" w:rsidRPr="00E55E72" w:rsidRDefault="00546B66" w:rsidP="000707F9">
                  <w:pPr>
                    <w:spacing w:after="60"/>
                    <w:rPr>
                      <w:iCs/>
                      <w:sz w:val="20"/>
                    </w:rPr>
                  </w:pPr>
                  <w:r w:rsidRPr="00E55E72">
                    <w:rPr>
                      <w:iCs/>
                      <w:sz w:val="20"/>
                    </w:rPr>
                    <w:t>October 1</w:t>
                  </w:r>
                </w:p>
              </w:tc>
              <w:tc>
                <w:tcPr>
                  <w:tcW w:w="991" w:type="pct"/>
                </w:tcPr>
                <w:p w14:paraId="06C84626" w14:textId="77777777" w:rsidR="00546B66" w:rsidRPr="00E55E72" w:rsidRDefault="00546B66" w:rsidP="000707F9">
                  <w:pPr>
                    <w:spacing w:after="60"/>
                    <w:rPr>
                      <w:iCs/>
                      <w:sz w:val="20"/>
                    </w:rPr>
                  </w:pPr>
                  <w:r w:rsidRPr="00E55E72">
                    <w:rPr>
                      <w:iCs/>
                      <w:sz w:val="20"/>
                    </w:rPr>
                    <w:t>November 15</w:t>
                  </w:r>
                </w:p>
              </w:tc>
              <w:tc>
                <w:tcPr>
                  <w:tcW w:w="991" w:type="pct"/>
                </w:tcPr>
                <w:p w14:paraId="4C37D959" w14:textId="77777777" w:rsidR="00546B66" w:rsidRPr="00E55E72" w:rsidRDefault="00546B66" w:rsidP="000707F9">
                  <w:pPr>
                    <w:spacing w:after="60"/>
                    <w:rPr>
                      <w:iCs/>
                      <w:sz w:val="20"/>
                    </w:rPr>
                  </w:pPr>
                  <w:r w:rsidRPr="00E55E72">
                    <w:rPr>
                      <w:iCs/>
                      <w:sz w:val="20"/>
                    </w:rPr>
                    <w:t>December 15</w:t>
                  </w:r>
                </w:p>
              </w:tc>
              <w:tc>
                <w:tcPr>
                  <w:tcW w:w="991" w:type="pct"/>
                </w:tcPr>
                <w:p w14:paraId="159A185B" w14:textId="09980C22" w:rsidR="00546B66" w:rsidRPr="00E55E72" w:rsidRDefault="00546B66" w:rsidP="000707F9">
                  <w:pPr>
                    <w:spacing w:after="60"/>
                    <w:rPr>
                      <w:iCs/>
                      <w:sz w:val="20"/>
                    </w:rPr>
                  </w:pPr>
                  <w:del w:id="125" w:author="ERCOT" w:date="2025-07-02T15:25:00Z" w16du:dateUtc="2025-07-02T20:25:00Z">
                    <w:r w:rsidRPr="00E55E72" w:rsidDel="009E2D93">
                      <w:rPr>
                        <w:iCs/>
                        <w:sz w:val="20"/>
                      </w:rPr>
                      <w:delText>January 1</w:delText>
                    </w:r>
                  </w:del>
                  <w:ins w:id="126" w:author="ERCOT" w:date="2025-07-02T15:25:00Z" w16du:dateUtc="2025-07-02T20:25:00Z">
                    <w:r w:rsidR="009E2D93" w:rsidRPr="009E2D93">
                      <w:rPr>
                        <w:iCs/>
                        <w:sz w:val="20"/>
                      </w:rPr>
                      <w:t>Month of January (the next year)</w:t>
                    </w:r>
                  </w:ins>
                </w:p>
              </w:tc>
              <w:tc>
                <w:tcPr>
                  <w:tcW w:w="991" w:type="pct"/>
                </w:tcPr>
                <w:p w14:paraId="53A5198C" w14:textId="6A8778F0" w:rsidR="00546B66" w:rsidRPr="00E55E72" w:rsidRDefault="00546B66" w:rsidP="000707F9">
                  <w:pPr>
                    <w:spacing w:after="60"/>
                    <w:rPr>
                      <w:iCs/>
                      <w:sz w:val="20"/>
                    </w:rPr>
                  </w:pPr>
                  <w:del w:id="127" w:author="ERCOT" w:date="2025-07-02T15:24:00Z" w16du:dateUtc="2025-07-02T20:24:00Z">
                    <w:r w:rsidRPr="00E55E72" w:rsidDel="009E2D93">
                      <w:rPr>
                        <w:iCs/>
                        <w:sz w:val="20"/>
                      </w:rPr>
                      <w:delText>Month of January (the next year)</w:delText>
                    </w:r>
                  </w:del>
                </w:p>
              </w:tc>
            </w:tr>
            <w:tr w:rsidR="00546B66" w:rsidRPr="00E55E72" w14:paraId="7576F156" w14:textId="77777777" w:rsidTr="000707F9">
              <w:tc>
                <w:tcPr>
                  <w:tcW w:w="1035" w:type="pct"/>
                </w:tcPr>
                <w:p w14:paraId="35CDE95E" w14:textId="77777777" w:rsidR="00546B66" w:rsidRPr="00E55E72" w:rsidRDefault="00546B66" w:rsidP="000707F9">
                  <w:pPr>
                    <w:spacing w:after="60"/>
                    <w:rPr>
                      <w:iCs/>
                      <w:sz w:val="20"/>
                    </w:rPr>
                  </w:pPr>
                  <w:r w:rsidRPr="00E55E72">
                    <w:rPr>
                      <w:iCs/>
                      <w:sz w:val="20"/>
                    </w:rPr>
                    <w:t>November 1</w:t>
                  </w:r>
                </w:p>
              </w:tc>
              <w:tc>
                <w:tcPr>
                  <w:tcW w:w="991" w:type="pct"/>
                </w:tcPr>
                <w:p w14:paraId="377E9A15" w14:textId="77777777" w:rsidR="00546B66" w:rsidRPr="00E55E72" w:rsidRDefault="00546B66" w:rsidP="000707F9">
                  <w:pPr>
                    <w:spacing w:after="60"/>
                    <w:rPr>
                      <w:iCs/>
                      <w:sz w:val="20"/>
                    </w:rPr>
                  </w:pPr>
                  <w:r w:rsidRPr="00E55E72">
                    <w:rPr>
                      <w:iCs/>
                      <w:sz w:val="20"/>
                    </w:rPr>
                    <w:t>December 15</w:t>
                  </w:r>
                </w:p>
              </w:tc>
              <w:tc>
                <w:tcPr>
                  <w:tcW w:w="991" w:type="pct"/>
                </w:tcPr>
                <w:p w14:paraId="0EE9F6CB" w14:textId="77777777" w:rsidR="00546B66" w:rsidRPr="00E55E72" w:rsidRDefault="00546B66" w:rsidP="000707F9">
                  <w:pPr>
                    <w:spacing w:after="60"/>
                    <w:rPr>
                      <w:iCs/>
                      <w:sz w:val="20"/>
                    </w:rPr>
                  </w:pPr>
                  <w:r w:rsidRPr="00E55E72">
                    <w:rPr>
                      <w:iCs/>
                      <w:sz w:val="20"/>
                    </w:rPr>
                    <w:t>January 15</w:t>
                  </w:r>
                </w:p>
              </w:tc>
              <w:tc>
                <w:tcPr>
                  <w:tcW w:w="991" w:type="pct"/>
                </w:tcPr>
                <w:p w14:paraId="40AD7115" w14:textId="09BB8DCC" w:rsidR="00546B66" w:rsidRPr="00E55E72" w:rsidRDefault="00546B66" w:rsidP="000707F9">
                  <w:pPr>
                    <w:spacing w:after="60"/>
                    <w:rPr>
                      <w:iCs/>
                      <w:sz w:val="20"/>
                    </w:rPr>
                  </w:pPr>
                  <w:del w:id="128" w:author="ERCOT" w:date="2025-07-02T15:25:00Z" w16du:dateUtc="2025-07-02T20:25:00Z">
                    <w:r w:rsidRPr="00E55E72" w:rsidDel="009E2D93">
                      <w:rPr>
                        <w:iCs/>
                        <w:sz w:val="20"/>
                      </w:rPr>
                      <w:delText>February 1</w:delText>
                    </w:r>
                  </w:del>
                  <w:ins w:id="129" w:author="ERCOT" w:date="2025-07-02T15:25:00Z" w16du:dateUtc="2025-07-02T20:25:00Z">
                    <w:r w:rsidR="009E2D93" w:rsidRPr="009E2D93">
                      <w:rPr>
                        <w:iCs/>
                        <w:sz w:val="20"/>
                      </w:rPr>
                      <w:t>Month of February (the next year)</w:t>
                    </w:r>
                  </w:ins>
                </w:p>
              </w:tc>
              <w:tc>
                <w:tcPr>
                  <w:tcW w:w="991" w:type="pct"/>
                </w:tcPr>
                <w:p w14:paraId="58D81A54" w14:textId="23BBCCB1" w:rsidR="00546B66" w:rsidRPr="00E55E72" w:rsidRDefault="00546B66" w:rsidP="000707F9">
                  <w:pPr>
                    <w:spacing w:after="60"/>
                    <w:rPr>
                      <w:iCs/>
                      <w:sz w:val="20"/>
                    </w:rPr>
                  </w:pPr>
                  <w:del w:id="130" w:author="ERCOT" w:date="2025-07-02T15:25:00Z" w16du:dateUtc="2025-07-02T20:25:00Z">
                    <w:r w:rsidRPr="00E55E72" w:rsidDel="009E2D93">
                      <w:rPr>
                        <w:iCs/>
                        <w:sz w:val="20"/>
                      </w:rPr>
                      <w:delText>Month of February (the next year)</w:delText>
                    </w:r>
                  </w:del>
                </w:p>
              </w:tc>
            </w:tr>
            <w:tr w:rsidR="00546B66" w:rsidRPr="00E55E72" w14:paraId="1269F0B5" w14:textId="77777777" w:rsidTr="000707F9">
              <w:tc>
                <w:tcPr>
                  <w:tcW w:w="1035" w:type="pct"/>
                </w:tcPr>
                <w:p w14:paraId="6F1574DD" w14:textId="77777777" w:rsidR="00546B66" w:rsidRPr="00E55E72" w:rsidRDefault="00546B66" w:rsidP="000707F9">
                  <w:pPr>
                    <w:spacing w:after="60"/>
                    <w:rPr>
                      <w:iCs/>
                      <w:sz w:val="20"/>
                    </w:rPr>
                  </w:pPr>
                  <w:r w:rsidRPr="00E55E72">
                    <w:rPr>
                      <w:iCs/>
                      <w:sz w:val="20"/>
                    </w:rPr>
                    <w:t>December 1</w:t>
                  </w:r>
                </w:p>
              </w:tc>
              <w:tc>
                <w:tcPr>
                  <w:tcW w:w="991" w:type="pct"/>
                </w:tcPr>
                <w:p w14:paraId="25312F9C" w14:textId="77777777" w:rsidR="00546B66" w:rsidRPr="00E55E72" w:rsidRDefault="00546B66" w:rsidP="000707F9">
                  <w:pPr>
                    <w:spacing w:after="60"/>
                    <w:rPr>
                      <w:iCs/>
                      <w:sz w:val="20"/>
                    </w:rPr>
                  </w:pPr>
                  <w:r w:rsidRPr="00E55E72">
                    <w:rPr>
                      <w:iCs/>
                      <w:sz w:val="20"/>
                    </w:rPr>
                    <w:t>January 15</w:t>
                  </w:r>
                </w:p>
              </w:tc>
              <w:tc>
                <w:tcPr>
                  <w:tcW w:w="991" w:type="pct"/>
                </w:tcPr>
                <w:p w14:paraId="6AFC27BF" w14:textId="77777777" w:rsidR="00546B66" w:rsidRPr="00E55E72" w:rsidRDefault="00546B66" w:rsidP="000707F9">
                  <w:pPr>
                    <w:spacing w:after="60"/>
                    <w:rPr>
                      <w:iCs/>
                      <w:sz w:val="20"/>
                    </w:rPr>
                  </w:pPr>
                  <w:r w:rsidRPr="00E55E72">
                    <w:rPr>
                      <w:iCs/>
                      <w:sz w:val="20"/>
                    </w:rPr>
                    <w:t>February 15</w:t>
                  </w:r>
                </w:p>
              </w:tc>
              <w:tc>
                <w:tcPr>
                  <w:tcW w:w="991" w:type="pct"/>
                </w:tcPr>
                <w:p w14:paraId="668DAD71" w14:textId="7CD7B58A" w:rsidR="00546B66" w:rsidRPr="00E55E72" w:rsidRDefault="00546B66" w:rsidP="000707F9">
                  <w:pPr>
                    <w:spacing w:after="60"/>
                    <w:rPr>
                      <w:iCs/>
                      <w:sz w:val="20"/>
                    </w:rPr>
                  </w:pPr>
                  <w:del w:id="131" w:author="ERCOT" w:date="2025-07-02T15:26:00Z" w16du:dateUtc="2025-07-02T20:26:00Z">
                    <w:r w:rsidRPr="00E55E72" w:rsidDel="009E2D93">
                      <w:rPr>
                        <w:iCs/>
                        <w:sz w:val="20"/>
                      </w:rPr>
                      <w:delText>March 1</w:delText>
                    </w:r>
                  </w:del>
                  <w:ins w:id="132" w:author="ERCOT" w:date="2025-07-02T15:26:00Z" w16du:dateUtc="2025-07-02T20:26:00Z">
                    <w:r w:rsidR="009E2D93" w:rsidRPr="009E2D93">
                      <w:rPr>
                        <w:iCs/>
                        <w:sz w:val="20"/>
                      </w:rPr>
                      <w:t>Month of March (the next year)</w:t>
                    </w:r>
                  </w:ins>
                </w:p>
              </w:tc>
              <w:tc>
                <w:tcPr>
                  <w:tcW w:w="991" w:type="pct"/>
                </w:tcPr>
                <w:p w14:paraId="6443A6FC" w14:textId="47800988" w:rsidR="00546B66" w:rsidRPr="00E55E72" w:rsidRDefault="00546B66" w:rsidP="000707F9">
                  <w:pPr>
                    <w:spacing w:after="60"/>
                    <w:rPr>
                      <w:iCs/>
                      <w:sz w:val="20"/>
                    </w:rPr>
                  </w:pPr>
                  <w:del w:id="133" w:author="ERCOT" w:date="2025-07-02T15:25:00Z" w16du:dateUtc="2025-07-02T20:25:00Z">
                    <w:r w:rsidRPr="00E55E72" w:rsidDel="009E2D93">
                      <w:rPr>
                        <w:iCs/>
                        <w:sz w:val="20"/>
                      </w:rPr>
                      <w:delText>Month of March (the next year)</w:delText>
                    </w:r>
                  </w:del>
                </w:p>
              </w:tc>
            </w:tr>
          </w:tbl>
          <w:p w14:paraId="05441D75" w14:textId="77777777" w:rsidR="00546B66" w:rsidRPr="00E55E72" w:rsidRDefault="00546B66" w:rsidP="000707F9">
            <w:pPr>
              <w:rPr>
                <w:sz w:val="22"/>
                <w:szCs w:val="22"/>
              </w:rPr>
            </w:pPr>
            <w:r w:rsidRPr="00E55E72">
              <w:rPr>
                <w:sz w:val="22"/>
                <w:szCs w:val="22"/>
              </w:rPr>
              <w:t xml:space="preserve">Notes: </w:t>
            </w:r>
          </w:p>
          <w:p w14:paraId="212AD2D8" w14:textId="77777777" w:rsidR="00546B66" w:rsidRPr="00E55E72" w:rsidRDefault="00546B66" w:rsidP="000707F9">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02E76AEF" w14:textId="77777777" w:rsidR="00546B66" w:rsidRPr="00E55E72" w:rsidRDefault="00546B66" w:rsidP="000707F9">
            <w:pPr>
              <w:ind w:left="1440" w:hanging="720"/>
              <w:rPr>
                <w:sz w:val="22"/>
                <w:szCs w:val="22"/>
              </w:rPr>
            </w:pPr>
            <w:r w:rsidRPr="00E55E72">
              <w:rPr>
                <w:sz w:val="22"/>
                <w:szCs w:val="22"/>
              </w:rPr>
              <w:t>2.</w:t>
            </w:r>
            <w:r w:rsidRPr="00E55E72">
              <w:rPr>
                <w:sz w:val="22"/>
                <w:szCs w:val="22"/>
              </w:rPr>
              <w:tab/>
              <w:t xml:space="preserve">Network Operations Model data changes and preliminary fidelity test complete by using the Network Operations Model test facility described in paragraph (3) of Section 3.10.4, ERCOT Responsibilities.  A test version of the Redacted Network Operations Model </w:t>
            </w:r>
            <w:r w:rsidRPr="00E55E72">
              <w:rPr>
                <w:sz w:val="22"/>
                <w:szCs w:val="22"/>
              </w:rPr>
              <w:lastRenderedPageBreak/>
              <w:t>will be posted to the MIS Secure Area for Market Participants and Network Operations Model to the MIS Certified Area for TSPs as described in paragraph (9) of Section 3.10.4, for market review and further testing by Market Participants.</w:t>
            </w:r>
          </w:p>
          <w:p w14:paraId="02FE0ABA" w14:textId="77777777" w:rsidR="00546B66" w:rsidRPr="00E55E72" w:rsidRDefault="00546B66" w:rsidP="000707F9">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1E507D56" w14:textId="1E6963F2" w:rsidR="00546B66" w:rsidRDefault="00546B66" w:rsidP="000707F9">
            <w:pPr>
              <w:ind w:left="1440" w:hanging="720"/>
              <w:rPr>
                <w:ins w:id="134" w:author="ERCOT" w:date="2025-07-02T15:28:00Z" w16du:dateUtc="2025-07-02T20:28:00Z"/>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ins w:id="135" w:author="ERCOT" w:date="2025-07-02T15:28:00Z" w16du:dateUtc="2025-07-02T20:28:00Z">
              <w:r w:rsidR="009E2D93">
                <w:rPr>
                  <w:sz w:val="22"/>
                  <w:szCs w:val="22"/>
                </w:rPr>
                <w:t xml:space="preserve">  </w:t>
              </w:r>
              <w:r w:rsidR="009E2D93" w:rsidRPr="009E2D93">
                <w:rPr>
                  <w:sz w:val="22"/>
                  <w:szCs w:val="22"/>
                </w:rPr>
                <w:t xml:space="preserve">This includes all other Network Operations Model modeling </w:t>
              </w:r>
              <w:proofErr w:type="gramStart"/>
              <w:r w:rsidR="009E2D93" w:rsidRPr="009E2D93">
                <w:rPr>
                  <w:sz w:val="22"/>
                  <w:szCs w:val="22"/>
                </w:rPr>
                <w:t>submissions</w:t>
              </w:r>
              <w:proofErr w:type="gramEnd"/>
              <w:r w:rsidR="009E2D93" w:rsidRPr="009E2D93">
                <w:rPr>
                  <w:sz w:val="22"/>
                  <w:szCs w:val="22"/>
                </w:rPr>
                <w:t xml:space="preserve"> and the production load dates for operational model loads</w:t>
              </w:r>
            </w:ins>
            <w:ins w:id="136" w:author="ERCOT" w:date="2025-07-02T15:48:00Z" w16du:dateUtc="2025-07-02T20:48:00Z">
              <w:r w:rsidR="000E78C1">
                <w:rPr>
                  <w:sz w:val="22"/>
                  <w:szCs w:val="22"/>
                </w:rPr>
                <w:t>.</w:t>
              </w:r>
            </w:ins>
          </w:p>
          <w:p w14:paraId="66EE2204" w14:textId="6FCE9B09" w:rsidR="009E2D93" w:rsidRPr="00DA7DC3" w:rsidRDefault="009E2D93" w:rsidP="009E2D93">
            <w:pPr>
              <w:pStyle w:val="note"/>
              <w:ind w:left="1440" w:hanging="720"/>
              <w:rPr>
                <w:szCs w:val="22"/>
              </w:rPr>
            </w:pPr>
            <w:ins w:id="137" w:author="ERCOT" w:date="2025-07-02T15:29:00Z" w16du:dateUtc="2025-07-02T20:29:00Z">
              <w:r w:rsidRPr="00BC36DD">
                <w:rPr>
                  <w:szCs w:val="22"/>
                </w:rPr>
                <w:t>5.</w:t>
              </w:r>
              <w:r w:rsidRPr="00BC36DD">
                <w:rPr>
                  <w:szCs w:val="22"/>
                </w:rPr>
                <w:tab/>
                <w:t>Changes in the production load dates can be delayed or moved when operating conditions</w:t>
              </w:r>
            </w:ins>
            <w:ins w:id="138" w:author="ERCOT" w:date="2025-07-24T11:10:00Z" w16du:dateUtc="2025-07-24T16:10:00Z">
              <w:r w:rsidR="007058C1" w:rsidRPr="007058C1">
                <w:rPr>
                  <w:szCs w:val="22"/>
                </w:rPr>
                <w:t>, system application issues, or legal requirements</w:t>
              </w:r>
            </w:ins>
            <w:ins w:id="139" w:author="ERCOT" w:date="2025-07-02T15:29:00Z" w16du:dateUtc="2025-07-02T20:29:00Z">
              <w:r w:rsidRPr="00BC36DD">
                <w:rPr>
                  <w:szCs w:val="22"/>
                </w:rPr>
                <w:t xml:space="preserve"> </w:t>
              </w:r>
              <w:r>
                <w:rPr>
                  <w:szCs w:val="22"/>
                </w:rPr>
                <w:t>will not</w:t>
              </w:r>
              <w:r w:rsidRPr="00BC36DD">
                <w:rPr>
                  <w:szCs w:val="22"/>
                </w:rPr>
                <w:t xml:space="preserve"> allow for disruptions.  In </w:t>
              </w:r>
              <w:r>
                <w:rPr>
                  <w:szCs w:val="22"/>
                </w:rPr>
                <w:t>such</w:t>
              </w:r>
              <w:r w:rsidRPr="00BC36DD">
                <w:rPr>
                  <w:szCs w:val="22"/>
                </w:rPr>
                <w:t xml:space="preserve"> cases </w:t>
              </w:r>
            </w:ins>
            <w:ins w:id="140" w:author="ERCOT" w:date="2025-07-28T09:58:00Z" w16du:dateUtc="2025-07-28T14:58:00Z">
              <w:r w:rsidR="00244B88">
                <w:rPr>
                  <w:szCs w:val="22"/>
                </w:rPr>
                <w:t xml:space="preserve">ERCOT shall issue </w:t>
              </w:r>
            </w:ins>
            <w:ins w:id="141" w:author="ERCOT" w:date="2025-07-02T15:29:00Z" w16du:dateUtc="2025-07-02T20:29:00Z">
              <w:r w:rsidRPr="00BC36DD">
                <w:rPr>
                  <w:szCs w:val="22"/>
                </w:rPr>
                <w:t xml:space="preserve">a Market Notice </w:t>
              </w:r>
              <w:r>
                <w:rPr>
                  <w:szCs w:val="22"/>
                </w:rPr>
                <w:t>t</w:t>
              </w:r>
              <w:r w:rsidRPr="00BC36DD">
                <w:rPr>
                  <w:szCs w:val="22"/>
                </w:rPr>
                <w:t>o inform</w:t>
              </w:r>
              <w:r>
                <w:rPr>
                  <w:color w:val="FF0000"/>
                  <w:szCs w:val="22"/>
                </w:rPr>
                <w:t xml:space="preserve"> </w:t>
              </w:r>
              <w:r w:rsidRPr="00846A5C">
                <w:rPr>
                  <w:szCs w:val="22"/>
                </w:rPr>
                <w:t>Market Participants</w:t>
              </w:r>
              <w:r>
                <w:rPr>
                  <w:szCs w:val="22"/>
                </w:rPr>
                <w:t xml:space="preserve"> of changes to production load schedules.</w:t>
              </w:r>
            </w:ins>
          </w:p>
        </w:tc>
      </w:tr>
    </w:tbl>
    <w:p w14:paraId="060E574C" w14:textId="77777777" w:rsidR="00546B66" w:rsidRPr="00546B66" w:rsidRDefault="00546B66" w:rsidP="00546B66">
      <w:pPr>
        <w:spacing w:before="240" w:after="240"/>
        <w:ind w:left="720" w:hanging="720"/>
      </w:pPr>
      <w:r w:rsidRPr="00546B66">
        <w:lastRenderedPageBreak/>
        <w:t>(4)</w:t>
      </w:r>
      <w:r w:rsidRPr="00546B66">
        <w:tab/>
        <w:t xml:space="preserve">Resource Entities shall submit complete initial Resource Registration data for inclusion in the ERCOT Network Operations Model as described in paragraph (6) of Planning Guide Section 6.8.1, Resource Registration, </w:t>
      </w:r>
      <w:r w:rsidRPr="00546B66">
        <w:rPr>
          <w:szCs w:val="28"/>
        </w:rPr>
        <w:t>by the applicable deadline for the Resource Entity to submit complete information to ERCOT for the target date of inclusion in the production model detailed in the table below</w:t>
      </w:r>
      <w:r w:rsidRPr="00546B66">
        <w:t xml:space="preserve">.  ERCOT </w:t>
      </w:r>
      <w:proofErr w:type="gramStart"/>
      <w:r w:rsidRPr="00546B66">
        <w:t>shall</w:t>
      </w:r>
      <w:proofErr w:type="gramEnd"/>
      <w:r w:rsidRPr="00546B66">
        <w:t xml:space="preserve">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546B66" w:rsidRPr="00546B66" w14:paraId="0F87D9F7" w14:textId="77777777" w:rsidTr="000707F9">
        <w:trPr>
          <w:tblHeader/>
        </w:trPr>
        <w:tc>
          <w:tcPr>
            <w:tcW w:w="866" w:type="pct"/>
          </w:tcPr>
          <w:p w14:paraId="6F37C078" w14:textId="77777777" w:rsidR="00546B66" w:rsidRPr="00546B66" w:rsidRDefault="00546B66" w:rsidP="00546B66">
            <w:pPr>
              <w:spacing w:after="120"/>
              <w:rPr>
                <w:b/>
                <w:iCs/>
                <w:sz w:val="20"/>
                <w:szCs w:val="20"/>
              </w:rPr>
            </w:pPr>
            <w:r w:rsidRPr="00546B66">
              <w:rPr>
                <w:b/>
                <w:iCs/>
                <w:sz w:val="20"/>
                <w:szCs w:val="20"/>
              </w:rPr>
              <w:t xml:space="preserve">Deadline for Resource Entity to Submit Complete Information to ERCOT </w:t>
            </w:r>
          </w:p>
          <w:p w14:paraId="48DFAED5" w14:textId="77777777" w:rsidR="00546B66" w:rsidRPr="00546B66" w:rsidRDefault="00546B66" w:rsidP="00546B66">
            <w:pPr>
              <w:spacing w:after="120"/>
              <w:rPr>
                <w:b/>
                <w:iCs/>
                <w:sz w:val="20"/>
                <w:szCs w:val="20"/>
              </w:rPr>
            </w:pPr>
            <w:r w:rsidRPr="00546B66">
              <w:rPr>
                <w:b/>
                <w:iCs/>
                <w:sz w:val="20"/>
                <w:szCs w:val="20"/>
              </w:rPr>
              <w:t>Note 1</w:t>
            </w:r>
          </w:p>
        </w:tc>
        <w:tc>
          <w:tcPr>
            <w:tcW w:w="829" w:type="pct"/>
          </w:tcPr>
          <w:p w14:paraId="4843094E" w14:textId="77777777" w:rsidR="00546B66" w:rsidRPr="00546B66" w:rsidRDefault="00546B66" w:rsidP="00546B66">
            <w:pPr>
              <w:spacing w:after="120"/>
              <w:rPr>
                <w:b/>
                <w:iCs/>
                <w:sz w:val="20"/>
                <w:szCs w:val="20"/>
              </w:rPr>
            </w:pPr>
            <w:r w:rsidRPr="00546B66">
              <w:rPr>
                <w:b/>
                <w:iCs/>
                <w:sz w:val="20"/>
                <w:szCs w:val="20"/>
              </w:rPr>
              <w:t>Deadline for Resource Registration Data to Meet Criteria for ERCOT Acceptance</w:t>
            </w:r>
          </w:p>
          <w:p w14:paraId="4EC8CCB4" w14:textId="77777777" w:rsidR="00546B66" w:rsidRPr="00546B66" w:rsidRDefault="00546B66" w:rsidP="00546B66">
            <w:pPr>
              <w:spacing w:after="120"/>
              <w:rPr>
                <w:b/>
                <w:iCs/>
                <w:sz w:val="20"/>
                <w:szCs w:val="20"/>
              </w:rPr>
            </w:pPr>
            <w:r w:rsidRPr="00546B66">
              <w:rPr>
                <w:b/>
                <w:iCs/>
                <w:sz w:val="20"/>
                <w:szCs w:val="20"/>
              </w:rPr>
              <w:t>Note 2</w:t>
            </w:r>
          </w:p>
        </w:tc>
        <w:tc>
          <w:tcPr>
            <w:tcW w:w="826" w:type="pct"/>
          </w:tcPr>
          <w:p w14:paraId="0861E74A" w14:textId="77777777" w:rsidR="00546B66" w:rsidRPr="00546B66" w:rsidRDefault="00546B66" w:rsidP="00546B66">
            <w:pPr>
              <w:spacing w:after="120"/>
              <w:rPr>
                <w:b/>
                <w:iCs/>
                <w:sz w:val="20"/>
                <w:szCs w:val="20"/>
              </w:rPr>
            </w:pPr>
            <w:r w:rsidRPr="00546B66">
              <w:rPr>
                <w:b/>
                <w:iCs/>
                <w:sz w:val="20"/>
                <w:szCs w:val="20"/>
              </w:rPr>
              <w:t xml:space="preserve">Model Complete and Available for Test </w:t>
            </w:r>
          </w:p>
          <w:p w14:paraId="2EF2C9D1" w14:textId="77777777" w:rsidR="00546B66" w:rsidRPr="00546B66" w:rsidRDefault="00546B66" w:rsidP="00546B66">
            <w:pPr>
              <w:spacing w:after="120"/>
              <w:rPr>
                <w:b/>
                <w:iCs/>
                <w:sz w:val="20"/>
                <w:szCs w:val="20"/>
              </w:rPr>
            </w:pPr>
            <w:r w:rsidRPr="00546B66">
              <w:rPr>
                <w:b/>
                <w:iCs/>
                <w:sz w:val="20"/>
                <w:szCs w:val="20"/>
              </w:rPr>
              <w:t>Note 3</w:t>
            </w:r>
          </w:p>
        </w:tc>
        <w:tc>
          <w:tcPr>
            <w:tcW w:w="826" w:type="pct"/>
          </w:tcPr>
          <w:p w14:paraId="333518CA" w14:textId="77777777" w:rsidR="00546B66" w:rsidRPr="00546B66" w:rsidRDefault="00546B66" w:rsidP="00546B66">
            <w:pPr>
              <w:spacing w:after="120"/>
              <w:rPr>
                <w:b/>
                <w:iCs/>
                <w:sz w:val="20"/>
                <w:szCs w:val="20"/>
              </w:rPr>
            </w:pPr>
            <w:r w:rsidRPr="00546B66">
              <w:rPr>
                <w:b/>
                <w:iCs/>
                <w:sz w:val="20"/>
                <w:szCs w:val="20"/>
              </w:rPr>
              <w:t>Updated Network Operations Model Testing Complete</w:t>
            </w:r>
          </w:p>
          <w:p w14:paraId="1704CA43" w14:textId="77777777" w:rsidR="00546B66" w:rsidRPr="00546B66" w:rsidRDefault="00546B66" w:rsidP="00546B66">
            <w:pPr>
              <w:spacing w:after="120"/>
              <w:rPr>
                <w:b/>
                <w:iCs/>
                <w:sz w:val="20"/>
                <w:szCs w:val="20"/>
              </w:rPr>
            </w:pPr>
            <w:r w:rsidRPr="00546B66">
              <w:rPr>
                <w:b/>
                <w:iCs/>
                <w:sz w:val="20"/>
                <w:szCs w:val="20"/>
              </w:rPr>
              <w:t>Note 4</w:t>
            </w:r>
          </w:p>
          <w:p w14:paraId="2DD02DC1" w14:textId="77777777" w:rsidR="00546B66" w:rsidRPr="00546B66" w:rsidRDefault="00546B66" w:rsidP="00546B66">
            <w:pPr>
              <w:spacing w:after="120"/>
              <w:rPr>
                <w:b/>
                <w:iCs/>
                <w:sz w:val="20"/>
                <w:szCs w:val="20"/>
              </w:rPr>
            </w:pPr>
            <w:r w:rsidRPr="00546B66">
              <w:rPr>
                <w:b/>
                <w:iCs/>
                <w:sz w:val="20"/>
                <w:szCs w:val="20"/>
              </w:rPr>
              <w:t>Paragraph (6)</w:t>
            </w:r>
          </w:p>
        </w:tc>
        <w:tc>
          <w:tcPr>
            <w:tcW w:w="826" w:type="pct"/>
          </w:tcPr>
          <w:p w14:paraId="2DEC1E02" w14:textId="77777777" w:rsidR="00546B66" w:rsidRDefault="00546B66" w:rsidP="00546B66">
            <w:pPr>
              <w:spacing w:after="120"/>
              <w:rPr>
                <w:ins w:id="142" w:author="ERCOT" w:date="2025-07-02T13:33:00Z" w16du:dateUtc="2025-07-02T18:33:00Z"/>
                <w:b/>
                <w:iCs/>
                <w:sz w:val="20"/>
                <w:szCs w:val="20"/>
              </w:rPr>
            </w:pPr>
            <w:r w:rsidRPr="00546B66">
              <w:rPr>
                <w:b/>
                <w:iCs/>
                <w:sz w:val="20"/>
                <w:szCs w:val="20"/>
              </w:rPr>
              <w:t>Update Network Operations Model Production Environment</w:t>
            </w:r>
          </w:p>
          <w:p w14:paraId="26780E8B" w14:textId="048BD64B" w:rsidR="00C8408C" w:rsidRPr="00546B66" w:rsidRDefault="00C8408C" w:rsidP="00546B66">
            <w:pPr>
              <w:spacing w:after="120"/>
              <w:rPr>
                <w:b/>
                <w:iCs/>
                <w:sz w:val="20"/>
                <w:szCs w:val="20"/>
              </w:rPr>
            </w:pPr>
            <w:ins w:id="143" w:author="ERCOT" w:date="2025-07-02T13:33:00Z" w16du:dateUtc="2025-07-02T18:33:00Z">
              <w:r>
                <w:rPr>
                  <w:b/>
                  <w:iCs/>
                  <w:sz w:val="20"/>
                  <w:szCs w:val="20"/>
                </w:rPr>
                <w:t>Note</w:t>
              </w:r>
            </w:ins>
            <w:ins w:id="144" w:author="ERCOT" w:date="2025-07-24T11:20:00Z" w16du:dateUtc="2025-07-24T16:20:00Z">
              <w:r w:rsidR="007058C1">
                <w:rPr>
                  <w:b/>
                  <w:iCs/>
                  <w:sz w:val="20"/>
                  <w:szCs w:val="20"/>
                </w:rPr>
                <w:t>s</w:t>
              </w:r>
            </w:ins>
            <w:ins w:id="145" w:author="ERCOT" w:date="2025-07-02T13:33:00Z" w16du:dateUtc="2025-07-02T18:33:00Z">
              <w:r>
                <w:rPr>
                  <w:b/>
                  <w:iCs/>
                  <w:sz w:val="20"/>
                  <w:szCs w:val="20"/>
                </w:rPr>
                <w:t xml:space="preserve"> 5</w:t>
              </w:r>
            </w:ins>
            <w:ins w:id="146" w:author="ERCOT" w:date="2025-07-24T11:20:00Z" w16du:dateUtc="2025-07-24T16:20:00Z">
              <w:r w:rsidR="007058C1">
                <w:rPr>
                  <w:b/>
                  <w:iCs/>
                  <w:sz w:val="20"/>
                  <w:szCs w:val="20"/>
                </w:rPr>
                <w:t>, 6</w:t>
              </w:r>
            </w:ins>
          </w:p>
        </w:tc>
        <w:tc>
          <w:tcPr>
            <w:tcW w:w="826" w:type="pct"/>
          </w:tcPr>
          <w:p w14:paraId="66D2C4A2" w14:textId="39E3F805" w:rsidR="00546B66" w:rsidRPr="00546B66" w:rsidRDefault="00546B66" w:rsidP="00546B66">
            <w:pPr>
              <w:spacing w:after="120"/>
              <w:rPr>
                <w:b/>
                <w:iCs/>
                <w:sz w:val="20"/>
                <w:szCs w:val="20"/>
              </w:rPr>
            </w:pPr>
            <w:del w:id="147" w:author="ERCOT" w:date="2025-07-02T13:34:00Z" w16du:dateUtc="2025-07-02T18:34:00Z">
              <w:r w:rsidRPr="00546B66" w:rsidDel="00C8408C">
                <w:rPr>
                  <w:b/>
                  <w:iCs/>
                  <w:sz w:val="20"/>
                  <w:szCs w:val="20"/>
                </w:rPr>
                <w:delText xml:space="preserve">Target Physical Equipment included in Production Model </w:delText>
              </w:r>
            </w:del>
          </w:p>
          <w:p w14:paraId="3ECE6866" w14:textId="4A458C54" w:rsidR="00546B66" w:rsidRPr="00546B66" w:rsidRDefault="00546B66" w:rsidP="00546B66">
            <w:pPr>
              <w:spacing w:after="120"/>
              <w:rPr>
                <w:b/>
                <w:iCs/>
                <w:sz w:val="20"/>
                <w:szCs w:val="20"/>
              </w:rPr>
            </w:pPr>
            <w:del w:id="148" w:author="ERCOT" w:date="2025-07-02T13:34:00Z" w16du:dateUtc="2025-07-02T18:34:00Z">
              <w:r w:rsidRPr="00546B66" w:rsidDel="00C8408C">
                <w:rPr>
                  <w:b/>
                  <w:iCs/>
                  <w:sz w:val="20"/>
                  <w:szCs w:val="20"/>
                </w:rPr>
                <w:delText>Note 5</w:delText>
              </w:r>
            </w:del>
          </w:p>
        </w:tc>
      </w:tr>
      <w:tr w:rsidR="00546B66" w:rsidRPr="00546B66" w14:paraId="6D3C74A4" w14:textId="77777777" w:rsidTr="000707F9">
        <w:tc>
          <w:tcPr>
            <w:tcW w:w="866" w:type="pct"/>
          </w:tcPr>
          <w:p w14:paraId="69C18217" w14:textId="77777777" w:rsidR="00546B66" w:rsidRPr="00546B66" w:rsidRDefault="00546B66" w:rsidP="00546B66">
            <w:pPr>
              <w:spacing w:after="60"/>
              <w:rPr>
                <w:iCs/>
                <w:sz w:val="20"/>
                <w:szCs w:val="20"/>
              </w:rPr>
            </w:pPr>
            <w:r w:rsidRPr="00546B66">
              <w:rPr>
                <w:iCs/>
                <w:sz w:val="20"/>
                <w:szCs w:val="20"/>
              </w:rPr>
              <w:t>December 1</w:t>
            </w:r>
          </w:p>
        </w:tc>
        <w:tc>
          <w:tcPr>
            <w:tcW w:w="829" w:type="pct"/>
          </w:tcPr>
          <w:p w14:paraId="3FA89063" w14:textId="77777777" w:rsidR="00546B66" w:rsidRPr="00546B66" w:rsidRDefault="00546B66" w:rsidP="00546B66">
            <w:pPr>
              <w:spacing w:after="60"/>
              <w:rPr>
                <w:iCs/>
                <w:sz w:val="20"/>
                <w:szCs w:val="20"/>
              </w:rPr>
            </w:pPr>
            <w:r w:rsidRPr="00546B66">
              <w:rPr>
                <w:iCs/>
                <w:sz w:val="20"/>
                <w:szCs w:val="20"/>
              </w:rPr>
              <w:t>January 1</w:t>
            </w:r>
          </w:p>
        </w:tc>
        <w:tc>
          <w:tcPr>
            <w:tcW w:w="826" w:type="pct"/>
          </w:tcPr>
          <w:p w14:paraId="40B7EC3F"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AEF1542"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710F8626" w14:textId="1290344C" w:rsidR="00546B66" w:rsidRPr="00546B66" w:rsidRDefault="00546B66" w:rsidP="00546B66">
            <w:pPr>
              <w:spacing w:after="60"/>
              <w:rPr>
                <w:iCs/>
                <w:sz w:val="20"/>
                <w:szCs w:val="20"/>
              </w:rPr>
            </w:pPr>
            <w:del w:id="149" w:author="ERCOT" w:date="2025-07-02T13:33:00Z" w16du:dateUtc="2025-07-02T18:33:00Z">
              <w:r w:rsidRPr="00546B66" w:rsidDel="000430FC">
                <w:rPr>
                  <w:iCs/>
                  <w:sz w:val="20"/>
                  <w:szCs w:val="20"/>
                </w:rPr>
                <w:delText>April 1</w:delText>
              </w:r>
            </w:del>
            <w:ins w:id="150" w:author="ERCOT" w:date="2025-07-02T13:33:00Z" w16du:dateUtc="2025-07-02T18:33:00Z">
              <w:r w:rsidR="000430FC">
                <w:rPr>
                  <w:iCs/>
                  <w:sz w:val="20"/>
                  <w:szCs w:val="20"/>
                </w:rPr>
                <w:t>Month of April</w:t>
              </w:r>
            </w:ins>
          </w:p>
        </w:tc>
        <w:tc>
          <w:tcPr>
            <w:tcW w:w="826" w:type="pct"/>
          </w:tcPr>
          <w:p w14:paraId="7B9A65B3" w14:textId="68C1A945" w:rsidR="00546B66" w:rsidRPr="00546B66" w:rsidRDefault="00546B66" w:rsidP="00546B66">
            <w:pPr>
              <w:spacing w:after="60"/>
              <w:rPr>
                <w:iCs/>
                <w:sz w:val="20"/>
                <w:szCs w:val="20"/>
              </w:rPr>
            </w:pPr>
            <w:del w:id="151" w:author="ERCOT" w:date="2025-07-02T13:34:00Z" w16du:dateUtc="2025-07-02T18:34:00Z">
              <w:r w:rsidRPr="00546B66" w:rsidDel="00C8408C">
                <w:rPr>
                  <w:iCs/>
                  <w:sz w:val="20"/>
                  <w:szCs w:val="20"/>
                </w:rPr>
                <w:delText>Month of April</w:delText>
              </w:r>
            </w:del>
          </w:p>
        </w:tc>
      </w:tr>
      <w:tr w:rsidR="00546B66" w:rsidRPr="00546B66" w14:paraId="5A8C5EB5" w14:textId="77777777" w:rsidTr="000707F9">
        <w:tc>
          <w:tcPr>
            <w:tcW w:w="866" w:type="pct"/>
          </w:tcPr>
          <w:p w14:paraId="4353B815" w14:textId="77777777" w:rsidR="00546B66" w:rsidRPr="00546B66" w:rsidRDefault="00546B66" w:rsidP="00546B66">
            <w:pPr>
              <w:spacing w:after="60"/>
              <w:rPr>
                <w:iCs/>
                <w:sz w:val="20"/>
                <w:szCs w:val="20"/>
              </w:rPr>
            </w:pPr>
            <w:r w:rsidRPr="00546B66">
              <w:rPr>
                <w:iCs/>
                <w:sz w:val="20"/>
                <w:szCs w:val="20"/>
              </w:rPr>
              <w:t>January 1</w:t>
            </w:r>
          </w:p>
        </w:tc>
        <w:tc>
          <w:tcPr>
            <w:tcW w:w="829" w:type="pct"/>
          </w:tcPr>
          <w:p w14:paraId="7DC9C4E2" w14:textId="77777777" w:rsidR="00546B66" w:rsidRPr="00546B66" w:rsidRDefault="00546B66" w:rsidP="00546B66">
            <w:pPr>
              <w:spacing w:after="60"/>
              <w:rPr>
                <w:iCs/>
                <w:sz w:val="20"/>
                <w:szCs w:val="20"/>
              </w:rPr>
            </w:pPr>
            <w:r w:rsidRPr="00546B66">
              <w:rPr>
                <w:iCs/>
                <w:sz w:val="20"/>
                <w:szCs w:val="20"/>
              </w:rPr>
              <w:t>February 1</w:t>
            </w:r>
          </w:p>
        </w:tc>
        <w:tc>
          <w:tcPr>
            <w:tcW w:w="826" w:type="pct"/>
          </w:tcPr>
          <w:p w14:paraId="40930857"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63B3BD5B"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01743E67" w14:textId="2E91978F" w:rsidR="00546B66" w:rsidRPr="00546B66" w:rsidRDefault="00546B66" w:rsidP="00546B66">
            <w:pPr>
              <w:spacing w:after="60"/>
              <w:rPr>
                <w:iCs/>
                <w:sz w:val="20"/>
                <w:szCs w:val="20"/>
              </w:rPr>
            </w:pPr>
            <w:del w:id="152" w:author="ERCOT" w:date="2025-07-02T14:56:00Z" w16du:dateUtc="2025-07-02T19:56:00Z">
              <w:r w:rsidRPr="00546B66" w:rsidDel="00985B06">
                <w:rPr>
                  <w:iCs/>
                  <w:sz w:val="20"/>
                  <w:szCs w:val="20"/>
                </w:rPr>
                <w:delText>May 1</w:delText>
              </w:r>
            </w:del>
            <w:ins w:id="153" w:author="ERCOT" w:date="2025-07-02T14:56:00Z" w16du:dateUtc="2025-07-02T19:56:00Z">
              <w:r w:rsidR="00985B06">
                <w:rPr>
                  <w:iCs/>
                  <w:sz w:val="20"/>
                  <w:szCs w:val="20"/>
                </w:rPr>
                <w:t>Month of May</w:t>
              </w:r>
            </w:ins>
          </w:p>
        </w:tc>
        <w:tc>
          <w:tcPr>
            <w:tcW w:w="826" w:type="pct"/>
          </w:tcPr>
          <w:p w14:paraId="638AAFEF" w14:textId="1F590D83" w:rsidR="00546B66" w:rsidRPr="00546B66" w:rsidRDefault="00546B66" w:rsidP="00546B66">
            <w:pPr>
              <w:spacing w:after="60"/>
              <w:rPr>
                <w:iCs/>
                <w:sz w:val="20"/>
                <w:szCs w:val="20"/>
              </w:rPr>
            </w:pPr>
            <w:del w:id="154" w:author="ERCOT" w:date="2025-07-02T14:57:00Z" w16du:dateUtc="2025-07-02T19:57:00Z">
              <w:r w:rsidRPr="00546B66" w:rsidDel="00985B06">
                <w:rPr>
                  <w:iCs/>
                  <w:sz w:val="20"/>
                  <w:szCs w:val="20"/>
                </w:rPr>
                <w:delText>Month of May</w:delText>
              </w:r>
            </w:del>
          </w:p>
        </w:tc>
      </w:tr>
      <w:tr w:rsidR="00546B66" w:rsidRPr="00546B66" w14:paraId="7AE06D25" w14:textId="77777777" w:rsidTr="000707F9">
        <w:tc>
          <w:tcPr>
            <w:tcW w:w="866" w:type="pct"/>
          </w:tcPr>
          <w:p w14:paraId="561A26DC" w14:textId="77777777" w:rsidR="00546B66" w:rsidRPr="00546B66" w:rsidRDefault="00546B66" w:rsidP="00546B66">
            <w:pPr>
              <w:spacing w:after="60"/>
              <w:rPr>
                <w:iCs/>
                <w:sz w:val="20"/>
                <w:szCs w:val="20"/>
              </w:rPr>
            </w:pPr>
            <w:r w:rsidRPr="00546B66">
              <w:rPr>
                <w:iCs/>
                <w:sz w:val="20"/>
                <w:szCs w:val="20"/>
              </w:rPr>
              <w:t>February 1</w:t>
            </w:r>
          </w:p>
        </w:tc>
        <w:tc>
          <w:tcPr>
            <w:tcW w:w="829" w:type="pct"/>
          </w:tcPr>
          <w:p w14:paraId="4451AF59" w14:textId="77777777" w:rsidR="00546B66" w:rsidRPr="00546B66" w:rsidRDefault="00546B66" w:rsidP="00546B66">
            <w:pPr>
              <w:spacing w:after="60"/>
              <w:rPr>
                <w:iCs/>
                <w:sz w:val="20"/>
                <w:szCs w:val="20"/>
              </w:rPr>
            </w:pPr>
            <w:r w:rsidRPr="00546B66">
              <w:rPr>
                <w:iCs/>
                <w:sz w:val="20"/>
                <w:szCs w:val="20"/>
              </w:rPr>
              <w:t>March 1</w:t>
            </w:r>
          </w:p>
        </w:tc>
        <w:tc>
          <w:tcPr>
            <w:tcW w:w="826" w:type="pct"/>
          </w:tcPr>
          <w:p w14:paraId="0CC0B29E"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5790FD3C"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704FDC95" w14:textId="1E4F3C64" w:rsidR="00546B66" w:rsidRPr="00546B66" w:rsidRDefault="00546B66" w:rsidP="00546B66">
            <w:pPr>
              <w:spacing w:after="60"/>
              <w:rPr>
                <w:iCs/>
                <w:sz w:val="20"/>
                <w:szCs w:val="20"/>
              </w:rPr>
            </w:pPr>
            <w:del w:id="155" w:author="ERCOT" w:date="2025-07-02T14:56:00Z" w16du:dateUtc="2025-07-02T19:56:00Z">
              <w:r w:rsidRPr="00546B66" w:rsidDel="00985B06">
                <w:rPr>
                  <w:iCs/>
                  <w:sz w:val="20"/>
                  <w:szCs w:val="20"/>
                </w:rPr>
                <w:delText>June 1</w:delText>
              </w:r>
            </w:del>
            <w:ins w:id="156" w:author="ERCOT" w:date="2025-07-02T14:56:00Z" w16du:dateUtc="2025-07-02T19:56:00Z">
              <w:r w:rsidR="00985B06">
                <w:rPr>
                  <w:iCs/>
                  <w:sz w:val="20"/>
                  <w:szCs w:val="20"/>
                </w:rPr>
                <w:t>Month of June</w:t>
              </w:r>
            </w:ins>
          </w:p>
        </w:tc>
        <w:tc>
          <w:tcPr>
            <w:tcW w:w="826" w:type="pct"/>
          </w:tcPr>
          <w:p w14:paraId="42CE2EA6" w14:textId="14D56A92" w:rsidR="00546B66" w:rsidRPr="00546B66" w:rsidRDefault="00546B66" w:rsidP="00546B66">
            <w:pPr>
              <w:spacing w:after="60"/>
              <w:rPr>
                <w:iCs/>
                <w:sz w:val="20"/>
                <w:szCs w:val="20"/>
              </w:rPr>
            </w:pPr>
            <w:del w:id="157" w:author="ERCOT" w:date="2025-07-02T14:58:00Z" w16du:dateUtc="2025-07-02T19:58:00Z">
              <w:r w:rsidRPr="00546B66" w:rsidDel="00985B06">
                <w:rPr>
                  <w:iCs/>
                  <w:sz w:val="20"/>
                  <w:szCs w:val="20"/>
                </w:rPr>
                <w:delText>Month of June</w:delText>
              </w:r>
            </w:del>
          </w:p>
        </w:tc>
      </w:tr>
      <w:tr w:rsidR="00546B66" w:rsidRPr="00546B66" w14:paraId="06CE4C55" w14:textId="77777777" w:rsidTr="000707F9">
        <w:tc>
          <w:tcPr>
            <w:tcW w:w="866" w:type="pct"/>
          </w:tcPr>
          <w:p w14:paraId="0EC8124A" w14:textId="77777777" w:rsidR="00546B66" w:rsidRPr="00546B66" w:rsidRDefault="00546B66" w:rsidP="00546B66">
            <w:pPr>
              <w:spacing w:after="60"/>
              <w:rPr>
                <w:iCs/>
                <w:sz w:val="20"/>
                <w:szCs w:val="20"/>
              </w:rPr>
            </w:pPr>
            <w:r w:rsidRPr="00546B66">
              <w:rPr>
                <w:iCs/>
                <w:sz w:val="20"/>
                <w:szCs w:val="20"/>
              </w:rPr>
              <w:t>March 1</w:t>
            </w:r>
          </w:p>
        </w:tc>
        <w:tc>
          <w:tcPr>
            <w:tcW w:w="829" w:type="pct"/>
          </w:tcPr>
          <w:p w14:paraId="2C725F73" w14:textId="77777777" w:rsidR="00546B66" w:rsidRPr="00546B66" w:rsidRDefault="00546B66" w:rsidP="00546B66">
            <w:pPr>
              <w:spacing w:after="60"/>
              <w:rPr>
                <w:iCs/>
                <w:sz w:val="20"/>
                <w:szCs w:val="20"/>
              </w:rPr>
            </w:pPr>
            <w:r w:rsidRPr="00546B66">
              <w:rPr>
                <w:iCs/>
                <w:sz w:val="20"/>
                <w:szCs w:val="20"/>
              </w:rPr>
              <w:t>April 1</w:t>
            </w:r>
          </w:p>
        </w:tc>
        <w:tc>
          <w:tcPr>
            <w:tcW w:w="826" w:type="pct"/>
          </w:tcPr>
          <w:p w14:paraId="3AC48BF4"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2139ECEE"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46431F68" w14:textId="5D92080B" w:rsidR="00546B66" w:rsidRPr="00546B66" w:rsidRDefault="00546B66" w:rsidP="00546B66">
            <w:pPr>
              <w:spacing w:after="60"/>
              <w:rPr>
                <w:iCs/>
                <w:sz w:val="20"/>
                <w:szCs w:val="20"/>
              </w:rPr>
            </w:pPr>
            <w:del w:id="158" w:author="ERCOT" w:date="2025-07-02T14:56:00Z" w16du:dateUtc="2025-07-02T19:56:00Z">
              <w:r w:rsidRPr="00546B66" w:rsidDel="00985B06">
                <w:rPr>
                  <w:iCs/>
                  <w:sz w:val="20"/>
                  <w:szCs w:val="20"/>
                </w:rPr>
                <w:delText>July 1</w:delText>
              </w:r>
            </w:del>
            <w:ins w:id="159" w:author="ERCOT" w:date="2025-07-02T14:56:00Z" w16du:dateUtc="2025-07-02T19:56:00Z">
              <w:r w:rsidR="00985B06">
                <w:rPr>
                  <w:iCs/>
                  <w:sz w:val="20"/>
                  <w:szCs w:val="20"/>
                </w:rPr>
                <w:t>Month of July</w:t>
              </w:r>
            </w:ins>
          </w:p>
        </w:tc>
        <w:tc>
          <w:tcPr>
            <w:tcW w:w="826" w:type="pct"/>
          </w:tcPr>
          <w:p w14:paraId="1818B46C" w14:textId="77777777" w:rsidR="00546B66" w:rsidRPr="00546B66" w:rsidRDefault="00546B66" w:rsidP="00546B66">
            <w:pPr>
              <w:spacing w:after="60"/>
              <w:rPr>
                <w:iCs/>
                <w:sz w:val="20"/>
                <w:szCs w:val="20"/>
              </w:rPr>
            </w:pPr>
            <w:del w:id="160" w:author="ERCOT" w:date="2025-07-02T14:58:00Z" w16du:dateUtc="2025-07-02T19:58:00Z">
              <w:r w:rsidRPr="00546B66" w:rsidDel="00985B06">
                <w:rPr>
                  <w:iCs/>
                  <w:sz w:val="20"/>
                  <w:szCs w:val="20"/>
                </w:rPr>
                <w:delText>Month of July</w:delText>
              </w:r>
            </w:del>
          </w:p>
        </w:tc>
      </w:tr>
      <w:tr w:rsidR="00546B66" w:rsidRPr="00546B66" w14:paraId="0F45CD92" w14:textId="77777777" w:rsidTr="000707F9">
        <w:tc>
          <w:tcPr>
            <w:tcW w:w="866" w:type="pct"/>
          </w:tcPr>
          <w:p w14:paraId="33531C17" w14:textId="77777777" w:rsidR="00546B66" w:rsidRPr="00546B66" w:rsidRDefault="00546B66" w:rsidP="00546B66">
            <w:pPr>
              <w:spacing w:after="60"/>
              <w:rPr>
                <w:iCs/>
                <w:sz w:val="20"/>
                <w:szCs w:val="20"/>
              </w:rPr>
            </w:pPr>
            <w:r w:rsidRPr="00546B66">
              <w:rPr>
                <w:iCs/>
                <w:sz w:val="20"/>
                <w:szCs w:val="20"/>
              </w:rPr>
              <w:t>April 1</w:t>
            </w:r>
          </w:p>
        </w:tc>
        <w:tc>
          <w:tcPr>
            <w:tcW w:w="829" w:type="pct"/>
          </w:tcPr>
          <w:p w14:paraId="16697593" w14:textId="77777777" w:rsidR="00546B66" w:rsidRPr="00546B66" w:rsidRDefault="00546B66" w:rsidP="00546B66">
            <w:pPr>
              <w:spacing w:after="60"/>
              <w:rPr>
                <w:iCs/>
                <w:sz w:val="20"/>
                <w:szCs w:val="20"/>
              </w:rPr>
            </w:pPr>
            <w:r w:rsidRPr="00546B66">
              <w:rPr>
                <w:iCs/>
                <w:sz w:val="20"/>
                <w:szCs w:val="20"/>
              </w:rPr>
              <w:t>May 1</w:t>
            </w:r>
          </w:p>
        </w:tc>
        <w:tc>
          <w:tcPr>
            <w:tcW w:w="826" w:type="pct"/>
          </w:tcPr>
          <w:p w14:paraId="66D04C5C"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600E5BF5"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21EAAD7B" w14:textId="7377DE59" w:rsidR="00546B66" w:rsidRPr="00546B66" w:rsidRDefault="00546B66" w:rsidP="00546B66">
            <w:pPr>
              <w:spacing w:after="60"/>
              <w:rPr>
                <w:iCs/>
                <w:sz w:val="20"/>
                <w:szCs w:val="20"/>
              </w:rPr>
            </w:pPr>
            <w:del w:id="161" w:author="ERCOT" w:date="2025-07-02T14:56:00Z" w16du:dateUtc="2025-07-02T19:56:00Z">
              <w:r w:rsidRPr="00546B66" w:rsidDel="00985B06">
                <w:rPr>
                  <w:iCs/>
                  <w:sz w:val="20"/>
                  <w:szCs w:val="20"/>
                </w:rPr>
                <w:delText>August 1</w:delText>
              </w:r>
            </w:del>
            <w:ins w:id="162" w:author="ERCOT" w:date="2025-07-02T14:56:00Z" w16du:dateUtc="2025-07-02T19:56:00Z">
              <w:r w:rsidR="00985B06">
                <w:rPr>
                  <w:iCs/>
                  <w:sz w:val="20"/>
                  <w:szCs w:val="20"/>
                </w:rPr>
                <w:t>Month of August</w:t>
              </w:r>
            </w:ins>
          </w:p>
        </w:tc>
        <w:tc>
          <w:tcPr>
            <w:tcW w:w="826" w:type="pct"/>
          </w:tcPr>
          <w:p w14:paraId="430E1B9A" w14:textId="77777777" w:rsidR="00546B66" w:rsidRPr="00546B66" w:rsidRDefault="00546B66" w:rsidP="00546B66">
            <w:pPr>
              <w:spacing w:after="60"/>
              <w:rPr>
                <w:iCs/>
                <w:sz w:val="20"/>
                <w:szCs w:val="20"/>
              </w:rPr>
            </w:pPr>
            <w:del w:id="163" w:author="ERCOT" w:date="2025-07-02T14:58:00Z" w16du:dateUtc="2025-07-02T19:58:00Z">
              <w:r w:rsidRPr="00546B66" w:rsidDel="00985B06">
                <w:rPr>
                  <w:iCs/>
                  <w:sz w:val="20"/>
                  <w:szCs w:val="20"/>
                </w:rPr>
                <w:delText>Month of August</w:delText>
              </w:r>
            </w:del>
          </w:p>
        </w:tc>
      </w:tr>
      <w:tr w:rsidR="00546B66" w:rsidRPr="00546B66" w14:paraId="6321FFAB" w14:textId="77777777" w:rsidTr="000707F9">
        <w:tc>
          <w:tcPr>
            <w:tcW w:w="866" w:type="pct"/>
          </w:tcPr>
          <w:p w14:paraId="03EC1FBA" w14:textId="77777777" w:rsidR="00546B66" w:rsidRPr="00546B66" w:rsidRDefault="00546B66" w:rsidP="00546B66">
            <w:pPr>
              <w:spacing w:after="60"/>
              <w:rPr>
                <w:iCs/>
                <w:sz w:val="20"/>
                <w:szCs w:val="20"/>
              </w:rPr>
            </w:pPr>
            <w:r w:rsidRPr="00546B66">
              <w:rPr>
                <w:iCs/>
                <w:sz w:val="20"/>
                <w:szCs w:val="20"/>
              </w:rPr>
              <w:t>May 1</w:t>
            </w:r>
          </w:p>
        </w:tc>
        <w:tc>
          <w:tcPr>
            <w:tcW w:w="829" w:type="pct"/>
          </w:tcPr>
          <w:p w14:paraId="1489D334" w14:textId="77777777" w:rsidR="00546B66" w:rsidRPr="00546B66" w:rsidRDefault="00546B66" w:rsidP="00546B66">
            <w:pPr>
              <w:spacing w:after="60"/>
              <w:rPr>
                <w:iCs/>
                <w:sz w:val="20"/>
                <w:szCs w:val="20"/>
              </w:rPr>
            </w:pPr>
            <w:r w:rsidRPr="00546B66">
              <w:rPr>
                <w:iCs/>
                <w:sz w:val="20"/>
                <w:szCs w:val="20"/>
              </w:rPr>
              <w:t>June 1</w:t>
            </w:r>
          </w:p>
        </w:tc>
        <w:tc>
          <w:tcPr>
            <w:tcW w:w="826" w:type="pct"/>
          </w:tcPr>
          <w:p w14:paraId="067820F3"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4994C073"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6AA7E221" w14:textId="4643F81E" w:rsidR="00546B66" w:rsidRPr="00546B66" w:rsidRDefault="00546B66" w:rsidP="00546B66">
            <w:pPr>
              <w:spacing w:after="60"/>
              <w:rPr>
                <w:iCs/>
                <w:sz w:val="20"/>
                <w:szCs w:val="20"/>
              </w:rPr>
            </w:pPr>
            <w:del w:id="164" w:author="ERCOT" w:date="2025-07-02T14:56:00Z" w16du:dateUtc="2025-07-02T19:56:00Z">
              <w:r w:rsidRPr="00546B66" w:rsidDel="00985B06">
                <w:rPr>
                  <w:iCs/>
                  <w:sz w:val="20"/>
                  <w:szCs w:val="20"/>
                </w:rPr>
                <w:delText>September 1</w:delText>
              </w:r>
            </w:del>
            <w:ins w:id="165" w:author="ERCOT" w:date="2025-07-02T14:56:00Z" w16du:dateUtc="2025-07-02T19:56:00Z">
              <w:r w:rsidR="00985B06">
                <w:rPr>
                  <w:iCs/>
                  <w:sz w:val="20"/>
                  <w:szCs w:val="20"/>
                </w:rPr>
                <w:t>Month of Septembe</w:t>
              </w:r>
            </w:ins>
            <w:ins w:id="166" w:author="ERCOT" w:date="2025-07-02T14:57:00Z" w16du:dateUtc="2025-07-02T19:57:00Z">
              <w:r w:rsidR="00985B06">
                <w:rPr>
                  <w:iCs/>
                  <w:sz w:val="20"/>
                  <w:szCs w:val="20"/>
                </w:rPr>
                <w:t>r</w:t>
              </w:r>
            </w:ins>
          </w:p>
        </w:tc>
        <w:tc>
          <w:tcPr>
            <w:tcW w:w="826" w:type="pct"/>
          </w:tcPr>
          <w:p w14:paraId="459AEA79" w14:textId="77777777" w:rsidR="00546B66" w:rsidRPr="00546B66" w:rsidRDefault="00546B66" w:rsidP="00546B66">
            <w:pPr>
              <w:spacing w:after="60"/>
              <w:rPr>
                <w:iCs/>
                <w:sz w:val="20"/>
                <w:szCs w:val="20"/>
              </w:rPr>
            </w:pPr>
            <w:del w:id="167" w:author="ERCOT" w:date="2025-07-02T14:58:00Z" w16du:dateUtc="2025-07-02T19:58:00Z">
              <w:r w:rsidRPr="00546B66" w:rsidDel="00985B06">
                <w:rPr>
                  <w:iCs/>
                  <w:sz w:val="20"/>
                  <w:szCs w:val="20"/>
                </w:rPr>
                <w:delText>Month of September</w:delText>
              </w:r>
            </w:del>
          </w:p>
        </w:tc>
      </w:tr>
      <w:tr w:rsidR="00546B66" w:rsidRPr="00546B66" w14:paraId="5F93D65E" w14:textId="77777777" w:rsidTr="000707F9">
        <w:tc>
          <w:tcPr>
            <w:tcW w:w="866" w:type="pct"/>
          </w:tcPr>
          <w:p w14:paraId="2A5A298D" w14:textId="77777777" w:rsidR="00546B66" w:rsidRPr="00546B66" w:rsidRDefault="00546B66" w:rsidP="00546B66">
            <w:pPr>
              <w:spacing w:after="60"/>
              <w:rPr>
                <w:iCs/>
                <w:sz w:val="20"/>
                <w:szCs w:val="20"/>
              </w:rPr>
            </w:pPr>
            <w:r w:rsidRPr="00546B66">
              <w:rPr>
                <w:iCs/>
                <w:sz w:val="20"/>
                <w:szCs w:val="20"/>
              </w:rPr>
              <w:t>June 1</w:t>
            </w:r>
          </w:p>
        </w:tc>
        <w:tc>
          <w:tcPr>
            <w:tcW w:w="829" w:type="pct"/>
          </w:tcPr>
          <w:p w14:paraId="5FF8C550" w14:textId="77777777" w:rsidR="00546B66" w:rsidRPr="00546B66" w:rsidRDefault="00546B66" w:rsidP="00546B66">
            <w:pPr>
              <w:spacing w:after="60"/>
              <w:rPr>
                <w:iCs/>
                <w:sz w:val="20"/>
                <w:szCs w:val="20"/>
              </w:rPr>
            </w:pPr>
            <w:r w:rsidRPr="00546B66">
              <w:rPr>
                <w:iCs/>
                <w:sz w:val="20"/>
                <w:szCs w:val="20"/>
              </w:rPr>
              <w:t>July 1</w:t>
            </w:r>
          </w:p>
        </w:tc>
        <w:tc>
          <w:tcPr>
            <w:tcW w:w="826" w:type="pct"/>
          </w:tcPr>
          <w:p w14:paraId="65B665A7"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21669E79"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78DA4386" w14:textId="32A0CE62" w:rsidR="00546B66" w:rsidRPr="00546B66" w:rsidRDefault="00546B66" w:rsidP="00546B66">
            <w:pPr>
              <w:spacing w:after="60"/>
              <w:rPr>
                <w:iCs/>
                <w:sz w:val="20"/>
                <w:szCs w:val="20"/>
              </w:rPr>
            </w:pPr>
            <w:del w:id="168" w:author="ERCOT" w:date="2025-07-02T14:57:00Z" w16du:dateUtc="2025-07-02T19:57:00Z">
              <w:r w:rsidRPr="00546B66" w:rsidDel="00985B06">
                <w:rPr>
                  <w:iCs/>
                  <w:sz w:val="20"/>
                  <w:szCs w:val="20"/>
                </w:rPr>
                <w:delText>October 1</w:delText>
              </w:r>
            </w:del>
            <w:ins w:id="169" w:author="ERCOT" w:date="2025-07-02T14:57:00Z" w16du:dateUtc="2025-07-02T19:57:00Z">
              <w:r w:rsidR="00985B06">
                <w:rPr>
                  <w:iCs/>
                  <w:sz w:val="20"/>
                  <w:szCs w:val="20"/>
                </w:rPr>
                <w:t>Month of October</w:t>
              </w:r>
            </w:ins>
          </w:p>
        </w:tc>
        <w:tc>
          <w:tcPr>
            <w:tcW w:w="826" w:type="pct"/>
          </w:tcPr>
          <w:p w14:paraId="685D5507" w14:textId="77777777" w:rsidR="00546B66" w:rsidRPr="00546B66" w:rsidRDefault="00546B66" w:rsidP="00546B66">
            <w:pPr>
              <w:spacing w:after="60"/>
              <w:rPr>
                <w:iCs/>
                <w:sz w:val="20"/>
                <w:szCs w:val="20"/>
              </w:rPr>
            </w:pPr>
            <w:del w:id="170" w:author="ERCOT" w:date="2025-07-02T14:58:00Z" w16du:dateUtc="2025-07-02T19:58:00Z">
              <w:r w:rsidRPr="00546B66" w:rsidDel="00985B06">
                <w:rPr>
                  <w:iCs/>
                  <w:sz w:val="20"/>
                  <w:szCs w:val="20"/>
                </w:rPr>
                <w:delText>Month of October</w:delText>
              </w:r>
            </w:del>
          </w:p>
        </w:tc>
      </w:tr>
      <w:tr w:rsidR="00546B66" w:rsidRPr="00546B66" w14:paraId="52D5DF11" w14:textId="77777777" w:rsidTr="000707F9">
        <w:tc>
          <w:tcPr>
            <w:tcW w:w="866" w:type="pct"/>
          </w:tcPr>
          <w:p w14:paraId="4593B269" w14:textId="77777777" w:rsidR="00546B66" w:rsidRPr="00546B66" w:rsidRDefault="00546B66" w:rsidP="00546B66">
            <w:pPr>
              <w:spacing w:after="60"/>
              <w:rPr>
                <w:iCs/>
                <w:sz w:val="20"/>
                <w:szCs w:val="20"/>
              </w:rPr>
            </w:pPr>
            <w:r w:rsidRPr="00546B66">
              <w:rPr>
                <w:iCs/>
                <w:sz w:val="20"/>
                <w:szCs w:val="20"/>
              </w:rPr>
              <w:lastRenderedPageBreak/>
              <w:t>July 1</w:t>
            </w:r>
          </w:p>
        </w:tc>
        <w:tc>
          <w:tcPr>
            <w:tcW w:w="829" w:type="pct"/>
          </w:tcPr>
          <w:p w14:paraId="4E302CF4" w14:textId="77777777" w:rsidR="00546B66" w:rsidRPr="00546B66" w:rsidRDefault="00546B66" w:rsidP="00546B66">
            <w:pPr>
              <w:spacing w:after="60"/>
              <w:rPr>
                <w:iCs/>
                <w:sz w:val="20"/>
                <w:szCs w:val="20"/>
              </w:rPr>
            </w:pPr>
            <w:r w:rsidRPr="00546B66">
              <w:rPr>
                <w:iCs/>
                <w:sz w:val="20"/>
                <w:szCs w:val="20"/>
              </w:rPr>
              <w:t>August 1</w:t>
            </w:r>
          </w:p>
        </w:tc>
        <w:tc>
          <w:tcPr>
            <w:tcW w:w="826" w:type="pct"/>
          </w:tcPr>
          <w:p w14:paraId="29395912"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181AC582"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5617C805" w14:textId="57FAE04A" w:rsidR="00546B66" w:rsidRPr="00546B66" w:rsidRDefault="00546B66" w:rsidP="00546B66">
            <w:pPr>
              <w:spacing w:after="60"/>
              <w:rPr>
                <w:iCs/>
                <w:sz w:val="20"/>
                <w:szCs w:val="20"/>
              </w:rPr>
            </w:pPr>
            <w:del w:id="171" w:author="ERCOT" w:date="2025-07-02T14:57:00Z" w16du:dateUtc="2025-07-02T19:57:00Z">
              <w:r w:rsidRPr="00546B66" w:rsidDel="00985B06">
                <w:rPr>
                  <w:iCs/>
                  <w:sz w:val="20"/>
                  <w:szCs w:val="20"/>
                </w:rPr>
                <w:delText>November 1</w:delText>
              </w:r>
            </w:del>
            <w:ins w:id="172" w:author="ERCOT" w:date="2025-07-02T14:57:00Z" w16du:dateUtc="2025-07-02T19:57:00Z">
              <w:r w:rsidR="00985B06">
                <w:rPr>
                  <w:iCs/>
                  <w:sz w:val="20"/>
                  <w:szCs w:val="20"/>
                </w:rPr>
                <w:t>Month of November</w:t>
              </w:r>
            </w:ins>
          </w:p>
        </w:tc>
        <w:tc>
          <w:tcPr>
            <w:tcW w:w="826" w:type="pct"/>
          </w:tcPr>
          <w:p w14:paraId="69613FB5" w14:textId="77777777" w:rsidR="00546B66" w:rsidRPr="00546B66" w:rsidRDefault="00546B66" w:rsidP="00546B66">
            <w:pPr>
              <w:spacing w:after="60"/>
              <w:rPr>
                <w:iCs/>
                <w:sz w:val="20"/>
                <w:szCs w:val="20"/>
              </w:rPr>
            </w:pPr>
            <w:del w:id="173" w:author="ERCOT" w:date="2025-07-02T14:58:00Z" w16du:dateUtc="2025-07-02T19:58:00Z">
              <w:r w:rsidRPr="00546B66" w:rsidDel="00985B06">
                <w:rPr>
                  <w:iCs/>
                  <w:sz w:val="20"/>
                  <w:szCs w:val="20"/>
                </w:rPr>
                <w:delText>Month of November</w:delText>
              </w:r>
            </w:del>
          </w:p>
        </w:tc>
      </w:tr>
      <w:tr w:rsidR="00546B66" w:rsidRPr="00546B66" w14:paraId="02D52714" w14:textId="77777777" w:rsidTr="000707F9">
        <w:tc>
          <w:tcPr>
            <w:tcW w:w="866" w:type="pct"/>
          </w:tcPr>
          <w:p w14:paraId="71DB609F" w14:textId="77777777" w:rsidR="00546B66" w:rsidRPr="00546B66" w:rsidRDefault="00546B66" w:rsidP="00546B66">
            <w:pPr>
              <w:spacing w:after="60"/>
              <w:rPr>
                <w:iCs/>
                <w:sz w:val="20"/>
                <w:szCs w:val="20"/>
              </w:rPr>
            </w:pPr>
            <w:r w:rsidRPr="00546B66">
              <w:rPr>
                <w:iCs/>
                <w:sz w:val="20"/>
                <w:szCs w:val="20"/>
              </w:rPr>
              <w:t>August 1</w:t>
            </w:r>
          </w:p>
        </w:tc>
        <w:tc>
          <w:tcPr>
            <w:tcW w:w="829" w:type="pct"/>
          </w:tcPr>
          <w:p w14:paraId="08169E9D" w14:textId="77777777" w:rsidR="00546B66" w:rsidRPr="00546B66" w:rsidRDefault="00546B66" w:rsidP="00546B66">
            <w:pPr>
              <w:spacing w:after="60"/>
              <w:rPr>
                <w:iCs/>
                <w:sz w:val="20"/>
                <w:szCs w:val="20"/>
              </w:rPr>
            </w:pPr>
            <w:r w:rsidRPr="00546B66">
              <w:rPr>
                <w:iCs/>
                <w:sz w:val="20"/>
                <w:szCs w:val="20"/>
              </w:rPr>
              <w:t>September 1</w:t>
            </w:r>
          </w:p>
        </w:tc>
        <w:tc>
          <w:tcPr>
            <w:tcW w:w="826" w:type="pct"/>
          </w:tcPr>
          <w:p w14:paraId="66CFA168"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467011B6"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5464416B" w14:textId="44311C60" w:rsidR="00546B66" w:rsidRPr="00546B66" w:rsidRDefault="00546B66" w:rsidP="00546B66">
            <w:pPr>
              <w:spacing w:after="60"/>
              <w:rPr>
                <w:iCs/>
                <w:sz w:val="20"/>
                <w:szCs w:val="20"/>
              </w:rPr>
            </w:pPr>
            <w:del w:id="174" w:author="ERCOT" w:date="2025-07-02T14:57:00Z" w16du:dateUtc="2025-07-02T19:57:00Z">
              <w:r w:rsidRPr="00546B66" w:rsidDel="00985B06">
                <w:rPr>
                  <w:iCs/>
                  <w:sz w:val="20"/>
                  <w:szCs w:val="20"/>
                </w:rPr>
                <w:delText>December 1</w:delText>
              </w:r>
            </w:del>
            <w:ins w:id="175" w:author="ERCOT" w:date="2025-07-02T14:57:00Z" w16du:dateUtc="2025-07-02T19:57:00Z">
              <w:r w:rsidR="00985B06">
                <w:rPr>
                  <w:iCs/>
                  <w:sz w:val="20"/>
                  <w:szCs w:val="20"/>
                </w:rPr>
                <w:t>Month of December</w:t>
              </w:r>
            </w:ins>
          </w:p>
        </w:tc>
        <w:tc>
          <w:tcPr>
            <w:tcW w:w="826" w:type="pct"/>
          </w:tcPr>
          <w:p w14:paraId="252E7898" w14:textId="77777777" w:rsidR="00546B66" w:rsidRPr="00546B66" w:rsidRDefault="00546B66" w:rsidP="00546B66">
            <w:pPr>
              <w:spacing w:after="60"/>
              <w:rPr>
                <w:iCs/>
                <w:sz w:val="20"/>
                <w:szCs w:val="20"/>
              </w:rPr>
            </w:pPr>
            <w:del w:id="176" w:author="ERCOT" w:date="2025-07-02T14:59:00Z" w16du:dateUtc="2025-07-02T19:59:00Z">
              <w:r w:rsidRPr="00546B66" w:rsidDel="00985B06">
                <w:rPr>
                  <w:iCs/>
                  <w:sz w:val="20"/>
                  <w:szCs w:val="20"/>
                </w:rPr>
                <w:delText>Month of</w:delText>
              </w:r>
            </w:del>
            <w:del w:id="177" w:author="ERCOT" w:date="2025-07-02T14:58:00Z" w16du:dateUtc="2025-07-02T19:58:00Z">
              <w:r w:rsidRPr="00546B66" w:rsidDel="00985B06">
                <w:rPr>
                  <w:iCs/>
                  <w:sz w:val="20"/>
                  <w:szCs w:val="20"/>
                </w:rPr>
                <w:delText xml:space="preserve"> December</w:delText>
              </w:r>
            </w:del>
          </w:p>
        </w:tc>
      </w:tr>
      <w:tr w:rsidR="00546B66" w:rsidRPr="00546B66" w14:paraId="6805F593" w14:textId="77777777" w:rsidTr="000707F9">
        <w:tc>
          <w:tcPr>
            <w:tcW w:w="866" w:type="pct"/>
          </w:tcPr>
          <w:p w14:paraId="4648E529" w14:textId="77777777" w:rsidR="00546B66" w:rsidRPr="00546B66" w:rsidRDefault="00546B66" w:rsidP="00546B66">
            <w:pPr>
              <w:spacing w:after="60"/>
              <w:rPr>
                <w:iCs/>
                <w:sz w:val="20"/>
                <w:szCs w:val="20"/>
              </w:rPr>
            </w:pPr>
            <w:r w:rsidRPr="00546B66">
              <w:rPr>
                <w:iCs/>
                <w:sz w:val="20"/>
                <w:szCs w:val="20"/>
              </w:rPr>
              <w:t>September 1</w:t>
            </w:r>
          </w:p>
        </w:tc>
        <w:tc>
          <w:tcPr>
            <w:tcW w:w="829" w:type="pct"/>
          </w:tcPr>
          <w:p w14:paraId="758C26E4" w14:textId="77777777" w:rsidR="00546B66" w:rsidRPr="00546B66" w:rsidRDefault="00546B66" w:rsidP="00546B66">
            <w:pPr>
              <w:spacing w:after="60"/>
              <w:rPr>
                <w:iCs/>
                <w:sz w:val="20"/>
                <w:szCs w:val="20"/>
              </w:rPr>
            </w:pPr>
            <w:r w:rsidRPr="00546B66">
              <w:rPr>
                <w:iCs/>
                <w:sz w:val="20"/>
                <w:szCs w:val="20"/>
              </w:rPr>
              <w:t>October 1</w:t>
            </w:r>
          </w:p>
        </w:tc>
        <w:tc>
          <w:tcPr>
            <w:tcW w:w="826" w:type="pct"/>
          </w:tcPr>
          <w:p w14:paraId="1CBCF73C"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18657CC2"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86FEEA7" w14:textId="5E717554" w:rsidR="00546B66" w:rsidRPr="00546B66" w:rsidRDefault="00546B66" w:rsidP="00546B66">
            <w:pPr>
              <w:spacing w:after="60"/>
              <w:rPr>
                <w:iCs/>
                <w:sz w:val="20"/>
                <w:szCs w:val="20"/>
              </w:rPr>
            </w:pPr>
            <w:del w:id="178" w:author="ERCOT" w:date="2025-07-02T15:18:00Z" w16du:dateUtc="2025-07-02T20:18:00Z">
              <w:r w:rsidRPr="00546B66" w:rsidDel="009B479F">
                <w:rPr>
                  <w:iCs/>
                  <w:sz w:val="20"/>
                  <w:szCs w:val="20"/>
                </w:rPr>
                <w:delText>January 1</w:delText>
              </w:r>
            </w:del>
            <w:ins w:id="179" w:author="ERCOT" w:date="2025-07-02T15:18:00Z" w16du:dateUtc="2025-07-02T20:18:00Z">
              <w:r w:rsidR="009B479F">
                <w:t xml:space="preserve"> </w:t>
              </w:r>
              <w:r w:rsidR="009B479F" w:rsidRPr="009B479F">
                <w:rPr>
                  <w:iCs/>
                  <w:sz w:val="20"/>
                  <w:szCs w:val="20"/>
                </w:rPr>
                <w:t>Month of January (the next year)</w:t>
              </w:r>
            </w:ins>
          </w:p>
        </w:tc>
        <w:tc>
          <w:tcPr>
            <w:tcW w:w="826" w:type="pct"/>
          </w:tcPr>
          <w:p w14:paraId="49233DC8" w14:textId="0EA5318A" w:rsidR="00546B66" w:rsidRPr="00546B66" w:rsidRDefault="00546B66" w:rsidP="00546B66">
            <w:pPr>
              <w:spacing w:after="60"/>
              <w:rPr>
                <w:iCs/>
                <w:sz w:val="20"/>
                <w:szCs w:val="20"/>
              </w:rPr>
            </w:pPr>
            <w:del w:id="180" w:author="ERCOT" w:date="2025-07-02T15:18:00Z" w16du:dateUtc="2025-07-02T20:18:00Z">
              <w:r w:rsidRPr="00546B66" w:rsidDel="009B479F">
                <w:rPr>
                  <w:iCs/>
                  <w:sz w:val="20"/>
                  <w:szCs w:val="20"/>
                </w:rPr>
                <w:delText>Month of January (the next year)</w:delText>
              </w:r>
            </w:del>
          </w:p>
        </w:tc>
      </w:tr>
      <w:tr w:rsidR="00546B66" w:rsidRPr="00546B66" w14:paraId="27B3AE5D" w14:textId="77777777" w:rsidTr="000707F9">
        <w:tc>
          <w:tcPr>
            <w:tcW w:w="866" w:type="pct"/>
          </w:tcPr>
          <w:p w14:paraId="47AAF306" w14:textId="77777777" w:rsidR="00546B66" w:rsidRPr="00546B66" w:rsidRDefault="00546B66" w:rsidP="00546B66">
            <w:pPr>
              <w:spacing w:after="60"/>
              <w:rPr>
                <w:iCs/>
                <w:sz w:val="20"/>
                <w:szCs w:val="20"/>
              </w:rPr>
            </w:pPr>
            <w:r w:rsidRPr="00546B66">
              <w:rPr>
                <w:iCs/>
                <w:sz w:val="20"/>
                <w:szCs w:val="20"/>
              </w:rPr>
              <w:t>October 1</w:t>
            </w:r>
          </w:p>
        </w:tc>
        <w:tc>
          <w:tcPr>
            <w:tcW w:w="829" w:type="pct"/>
          </w:tcPr>
          <w:p w14:paraId="043A193B" w14:textId="77777777" w:rsidR="00546B66" w:rsidRPr="00546B66" w:rsidRDefault="00546B66" w:rsidP="00546B66">
            <w:pPr>
              <w:spacing w:after="60"/>
              <w:rPr>
                <w:iCs/>
                <w:sz w:val="20"/>
                <w:szCs w:val="20"/>
              </w:rPr>
            </w:pPr>
            <w:r w:rsidRPr="00546B66">
              <w:rPr>
                <w:iCs/>
                <w:sz w:val="20"/>
                <w:szCs w:val="20"/>
              </w:rPr>
              <w:t>November 1</w:t>
            </w:r>
          </w:p>
        </w:tc>
        <w:tc>
          <w:tcPr>
            <w:tcW w:w="826" w:type="pct"/>
          </w:tcPr>
          <w:p w14:paraId="43E69D10"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124443C"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75A67F8" w14:textId="0CC7AA4C" w:rsidR="00546B66" w:rsidRPr="00546B66" w:rsidRDefault="00546B66" w:rsidP="00546B66">
            <w:pPr>
              <w:spacing w:after="60"/>
              <w:rPr>
                <w:iCs/>
                <w:sz w:val="20"/>
                <w:szCs w:val="20"/>
              </w:rPr>
            </w:pPr>
            <w:del w:id="181" w:author="ERCOT" w:date="2025-07-02T15:18:00Z" w16du:dateUtc="2025-07-02T20:18:00Z">
              <w:r w:rsidRPr="00546B66" w:rsidDel="009B479F">
                <w:rPr>
                  <w:iCs/>
                  <w:sz w:val="20"/>
                  <w:szCs w:val="20"/>
                </w:rPr>
                <w:delText>February 1</w:delText>
              </w:r>
            </w:del>
            <w:ins w:id="182" w:author="ERCOT" w:date="2025-07-02T15:18:00Z" w16du:dateUtc="2025-07-02T20:18:00Z">
              <w:r w:rsidR="009B479F">
                <w:t xml:space="preserve"> </w:t>
              </w:r>
              <w:r w:rsidR="009B479F" w:rsidRPr="009B479F">
                <w:rPr>
                  <w:iCs/>
                  <w:sz w:val="20"/>
                  <w:szCs w:val="20"/>
                </w:rPr>
                <w:t>Month of February (the next year)</w:t>
              </w:r>
            </w:ins>
          </w:p>
        </w:tc>
        <w:tc>
          <w:tcPr>
            <w:tcW w:w="826" w:type="pct"/>
          </w:tcPr>
          <w:p w14:paraId="12537B73" w14:textId="73634AC2" w:rsidR="00546B66" w:rsidRPr="00546B66" w:rsidRDefault="00546B66" w:rsidP="00546B66">
            <w:pPr>
              <w:spacing w:after="60"/>
              <w:rPr>
                <w:iCs/>
                <w:sz w:val="20"/>
                <w:szCs w:val="20"/>
              </w:rPr>
            </w:pPr>
            <w:del w:id="183" w:author="ERCOT" w:date="2025-07-02T15:18:00Z" w16du:dateUtc="2025-07-02T20:18:00Z">
              <w:r w:rsidRPr="00546B66" w:rsidDel="009B479F">
                <w:rPr>
                  <w:iCs/>
                  <w:sz w:val="20"/>
                  <w:szCs w:val="20"/>
                </w:rPr>
                <w:delText>Month of February (the next year)</w:delText>
              </w:r>
            </w:del>
          </w:p>
        </w:tc>
      </w:tr>
      <w:tr w:rsidR="00546B66" w:rsidRPr="00546B66" w14:paraId="1D2C7235" w14:textId="77777777" w:rsidTr="000707F9">
        <w:tc>
          <w:tcPr>
            <w:tcW w:w="866" w:type="pct"/>
          </w:tcPr>
          <w:p w14:paraId="3334F97B" w14:textId="77777777" w:rsidR="00546B66" w:rsidRPr="00546B66" w:rsidRDefault="00546B66" w:rsidP="00546B66">
            <w:pPr>
              <w:spacing w:after="60"/>
              <w:rPr>
                <w:iCs/>
                <w:sz w:val="20"/>
                <w:szCs w:val="20"/>
              </w:rPr>
            </w:pPr>
            <w:r w:rsidRPr="00546B66">
              <w:rPr>
                <w:iCs/>
                <w:sz w:val="20"/>
                <w:szCs w:val="20"/>
              </w:rPr>
              <w:t>November 1</w:t>
            </w:r>
          </w:p>
        </w:tc>
        <w:tc>
          <w:tcPr>
            <w:tcW w:w="829" w:type="pct"/>
          </w:tcPr>
          <w:p w14:paraId="1253B968" w14:textId="77777777" w:rsidR="00546B66" w:rsidRPr="00546B66" w:rsidRDefault="00546B66" w:rsidP="00546B66">
            <w:pPr>
              <w:spacing w:after="60"/>
              <w:rPr>
                <w:iCs/>
                <w:sz w:val="20"/>
                <w:szCs w:val="20"/>
              </w:rPr>
            </w:pPr>
            <w:r w:rsidRPr="00546B66">
              <w:rPr>
                <w:iCs/>
                <w:sz w:val="20"/>
                <w:szCs w:val="20"/>
              </w:rPr>
              <w:t>December 1</w:t>
            </w:r>
          </w:p>
        </w:tc>
        <w:tc>
          <w:tcPr>
            <w:tcW w:w="826" w:type="pct"/>
          </w:tcPr>
          <w:p w14:paraId="30FC7677"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0598919"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5ED6410" w14:textId="668330DB" w:rsidR="00546B66" w:rsidRPr="00546B66" w:rsidRDefault="00546B66" w:rsidP="00546B66">
            <w:pPr>
              <w:spacing w:after="60"/>
              <w:rPr>
                <w:iCs/>
                <w:sz w:val="20"/>
                <w:szCs w:val="20"/>
              </w:rPr>
            </w:pPr>
            <w:del w:id="184" w:author="ERCOT" w:date="2025-07-02T15:18:00Z" w16du:dateUtc="2025-07-02T20:18:00Z">
              <w:r w:rsidRPr="00546B66" w:rsidDel="009B479F">
                <w:rPr>
                  <w:iCs/>
                  <w:sz w:val="20"/>
                  <w:szCs w:val="20"/>
                </w:rPr>
                <w:delText>March 1</w:delText>
              </w:r>
            </w:del>
            <w:ins w:id="185" w:author="ERCOT" w:date="2025-07-02T15:18:00Z" w16du:dateUtc="2025-07-02T20:18:00Z">
              <w:r w:rsidR="009B479F" w:rsidRPr="009B479F">
                <w:rPr>
                  <w:iCs/>
                  <w:sz w:val="20"/>
                  <w:szCs w:val="20"/>
                </w:rPr>
                <w:t>Month of March (the next year)</w:t>
              </w:r>
            </w:ins>
          </w:p>
        </w:tc>
        <w:tc>
          <w:tcPr>
            <w:tcW w:w="826" w:type="pct"/>
          </w:tcPr>
          <w:p w14:paraId="5F24ADCD" w14:textId="062B7988" w:rsidR="00546B66" w:rsidRPr="00546B66" w:rsidRDefault="00546B66" w:rsidP="00546B66">
            <w:pPr>
              <w:spacing w:after="60"/>
              <w:rPr>
                <w:iCs/>
                <w:sz w:val="20"/>
                <w:szCs w:val="20"/>
              </w:rPr>
            </w:pPr>
            <w:del w:id="186" w:author="ERCOT" w:date="2025-07-02T15:19:00Z" w16du:dateUtc="2025-07-02T20:19:00Z">
              <w:r w:rsidRPr="00546B66" w:rsidDel="009B479F">
                <w:rPr>
                  <w:iCs/>
                  <w:sz w:val="20"/>
                  <w:szCs w:val="20"/>
                </w:rPr>
                <w:delText>Month of March (the next year)</w:delText>
              </w:r>
            </w:del>
          </w:p>
        </w:tc>
      </w:tr>
    </w:tbl>
    <w:p w14:paraId="4D2621D6" w14:textId="77777777" w:rsidR="00546B66" w:rsidRPr="00546B66" w:rsidRDefault="00546B66" w:rsidP="00546B66">
      <w:pPr>
        <w:rPr>
          <w:sz w:val="22"/>
          <w:szCs w:val="22"/>
        </w:rPr>
      </w:pPr>
      <w:r w:rsidRPr="00546B66">
        <w:rPr>
          <w:sz w:val="22"/>
          <w:szCs w:val="22"/>
        </w:rPr>
        <w:t>Notes:</w:t>
      </w:r>
    </w:p>
    <w:p w14:paraId="4AECECA1" w14:textId="77777777" w:rsidR="00546B66" w:rsidRPr="00546B66" w:rsidRDefault="00546B66" w:rsidP="00546B66">
      <w:pPr>
        <w:ind w:left="1440" w:hanging="720"/>
        <w:rPr>
          <w:sz w:val="22"/>
          <w:szCs w:val="22"/>
        </w:rPr>
      </w:pPr>
    </w:p>
    <w:p w14:paraId="7E3EA6D0" w14:textId="77777777" w:rsidR="00546B66" w:rsidRPr="00546B66" w:rsidRDefault="00546B66" w:rsidP="00546B66">
      <w:pPr>
        <w:spacing w:after="120"/>
        <w:ind w:left="1440" w:hanging="720"/>
        <w:rPr>
          <w:sz w:val="22"/>
          <w:szCs w:val="22"/>
        </w:rPr>
      </w:pPr>
      <w:r w:rsidRPr="00546B66">
        <w:rPr>
          <w:sz w:val="22"/>
          <w:szCs w:val="22"/>
        </w:rPr>
        <w:t>1.</w:t>
      </w:r>
      <w:r w:rsidRPr="00546B66">
        <w:rPr>
          <w:sz w:val="22"/>
          <w:szCs w:val="22"/>
        </w:rPr>
        <w:tab/>
        <w:t xml:space="preserve">The date listed in this </w:t>
      </w:r>
      <w:proofErr w:type="gramStart"/>
      <w:r w:rsidRPr="00546B66">
        <w:rPr>
          <w:sz w:val="22"/>
          <w:szCs w:val="22"/>
        </w:rPr>
        <w:t>column shall</w:t>
      </w:r>
      <w:proofErr w:type="gramEnd"/>
      <w:r w:rsidRPr="00546B66">
        <w:rPr>
          <w:sz w:val="22"/>
          <w:szCs w:val="22"/>
        </w:rPr>
        <w:t xml:space="preserve">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449280F5" w14:textId="77777777" w:rsidR="00546B66" w:rsidRPr="00546B66" w:rsidRDefault="00546B66" w:rsidP="00546B66">
      <w:pPr>
        <w:spacing w:after="120"/>
        <w:ind w:left="1440" w:hanging="720"/>
        <w:rPr>
          <w:sz w:val="22"/>
          <w:szCs w:val="22"/>
        </w:rPr>
      </w:pPr>
      <w:r w:rsidRPr="00546B66">
        <w:rPr>
          <w:sz w:val="22"/>
          <w:szCs w:val="22"/>
        </w:rPr>
        <w:t>2.</w:t>
      </w:r>
      <w:r w:rsidRPr="00546B66">
        <w:rPr>
          <w:sz w:val="22"/>
          <w:szCs w:val="22"/>
        </w:rPr>
        <w:tab/>
        <w:t>Resource Entity data submission must be deemed complete by ERCOT with all data deficiencies resolved per the process described in Planning Guide Section 6.8.2 by this date.</w:t>
      </w:r>
    </w:p>
    <w:p w14:paraId="436A1989" w14:textId="77777777" w:rsidR="00546B66" w:rsidRPr="00546B66" w:rsidRDefault="00546B66" w:rsidP="00546B66">
      <w:pPr>
        <w:spacing w:after="120"/>
        <w:ind w:left="1440" w:hanging="720"/>
        <w:rPr>
          <w:sz w:val="22"/>
          <w:szCs w:val="22"/>
        </w:rPr>
      </w:pPr>
      <w:r w:rsidRPr="00546B66">
        <w:rPr>
          <w:sz w:val="22"/>
          <w:szCs w:val="22"/>
        </w:rPr>
        <w:t>3.</w:t>
      </w:r>
      <w:r w:rsidRPr="00546B66">
        <w:rPr>
          <w:sz w:val="22"/>
          <w:szCs w:val="22"/>
        </w:rPr>
        <w:tab/>
        <w:t>Network Operations Model data changes and preliminary fidelity test complete by using the Network Operations Model test facility described in paragraph (3) of Section 3.10.4.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8627123" w14:textId="77777777" w:rsidR="00546B66" w:rsidRPr="00546B66" w:rsidRDefault="00546B66" w:rsidP="00546B66">
      <w:pPr>
        <w:spacing w:after="120"/>
        <w:ind w:left="1440" w:hanging="720"/>
        <w:rPr>
          <w:sz w:val="22"/>
          <w:szCs w:val="22"/>
        </w:rPr>
      </w:pPr>
      <w:r w:rsidRPr="00546B66">
        <w:rPr>
          <w:sz w:val="22"/>
          <w:szCs w:val="22"/>
        </w:rPr>
        <w:t>4.</w:t>
      </w:r>
      <w:r w:rsidRPr="00546B66">
        <w:rPr>
          <w:sz w:val="22"/>
          <w:szCs w:val="22"/>
        </w:rPr>
        <w:tab/>
        <w:t>Testing of the Redacted Network Operations Model by Market Participants and Network Operations Model by TSPs is complete and ERCOT begins the EMS testing prior to placing the new model into the production environment.</w:t>
      </w:r>
    </w:p>
    <w:p w14:paraId="539B39C9" w14:textId="77777777" w:rsidR="00546B66" w:rsidRDefault="00546B66" w:rsidP="00546B66">
      <w:pPr>
        <w:spacing w:after="120"/>
        <w:ind w:left="1440" w:hanging="720"/>
        <w:rPr>
          <w:ins w:id="187" w:author="ERCOT" w:date="2025-07-24T11:19:00Z" w16du:dateUtc="2025-07-24T16:19:00Z"/>
          <w:sz w:val="22"/>
          <w:szCs w:val="22"/>
        </w:rPr>
      </w:pPr>
      <w:r w:rsidRPr="00546B66">
        <w:rPr>
          <w:sz w:val="22"/>
          <w:szCs w:val="22"/>
        </w:rPr>
        <w:lastRenderedPageBreak/>
        <w:t>5.</w:t>
      </w:r>
      <w:r w:rsidRPr="00546B66">
        <w:rPr>
          <w:sz w:val="22"/>
          <w:szCs w:val="22"/>
        </w:rPr>
        <w:tab/>
        <w:t>Updates include changes starting at this date and ending within the same month.  The schedule for Operations Model load dates will be published by ERCOT on the ERCOT website.</w:t>
      </w:r>
    </w:p>
    <w:p w14:paraId="3DE65C3A" w14:textId="641EA10D" w:rsidR="007058C1" w:rsidRPr="00546B66" w:rsidRDefault="007058C1" w:rsidP="00546B66">
      <w:pPr>
        <w:spacing w:after="120"/>
        <w:ind w:left="1440" w:hanging="720"/>
        <w:rPr>
          <w:sz w:val="22"/>
          <w:szCs w:val="22"/>
        </w:rPr>
      </w:pPr>
      <w:ins w:id="188" w:author="ERCOT" w:date="2025-07-24T11:19:00Z" w16du:dateUtc="2025-07-24T16:19:00Z">
        <w:r>
          <w:rPr>
            <w:sz w:val="22"/>
            <w:szCs w:val="22"/>
          </w:rPr>
          <w:t>6.</w:t>
        </w:r>
        <w:r>
          <w:rPr>
            <w:sz w:val="22"/>
            <w:szCs w:val="22"/>
          </w:rPr>
          <w:tab/>
        </w:r>
        <w:r w:rsidRPr="007058C1">
          <w:rPr>
            <w:sz w:val="22"/>
            <w:szCs w:val="22"/>
          </w:rPr>
          <w:t xml:space="preserve">Changes in the production load dates can be delayed or moved when operating conditions, system application issues, or legal requirements will not allow for disruptions.  In such cases </w:t>
        </w:r>
      </w:ins>
      <w:ins w:id="189" w:author="ERCOT" w:date="2025-07-28T09:59:00Z" w16du:dateUtc="2025-07-28T14:59:00Z">
        <w:r w:rsidR="00244B88">
          <w:rPr>
            <w:sz w:val="22"/>
            <w:szCs w:val="22"/>
          </w:rPr>
          <w:t xml:space="preserve">ERCOT shall issue </w:t>
        </w:r>
      </w:ins>
      <w:ins w:id="190" w:author="ERCOT" w:date="2025-07-24T11:19:00Z" w16du:dateUtc="2025-07-24T16:19:00Z">
        <w:r w:rsidRPr="007058C1">
          <w:rPr>
            <w:sz w:val="22"/>
            <w:szCs w:val="22"/>
          </w:rPr>
          <w:t>a Market Notice to inform Market Participants of changes to production load schedules.</w:t>
        </w:r>
      </w:ins>
    </w:p>
    <w:p w14:paraId="0504A758" w14:textId="77777777" w:rsidR="00546B66" w:rsidRPr="00546B66" w:rsidRDefault="00546B66" w:rsidP="00546B66">
      <w:pPr>
        <w:spacing w:after="120"/>
        <w:ind w:left="720" w:hanging="720"/>
      </w:pPr>
      <w:r w:rsidRPr="00546B66">
        <w:t>(5)</w:t>
      </w:r>
      <w:r w:rsidRPr="00546B66">
        <w:tab/>
        <w:t xml:space="preserve">ERCOT shall only approve energization requests when the Transmission Element is satisfactorily modeled in the Network Operations Model.  </w:t>
      </w:r>
    </w:p>
    <w:p w14:paraId="1E948DD9" w14:textId="77777777" w:rsidR="00546B66" w:rsidRPr="00546B66" w:rsidRDefault="00546B66" w:rsidP="00546B66">
      <w:pPr>
        <w:spacing w:after="240"/>
        <w:ind w:left="720" w:hanging="720"/>
        <w:rPr>
          <w:iCs/>
        </w:rPr>
      </w:pPr>
      <w:r w:rsidRPr="00546B66">
        <w:rPr>
          <w:iCs/>
        </w:rPr>
        <w:t>(6)</w:t>
      </w:r>
      <w:r w:rsidRPr="00546B66">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546B66" w:rsidRPr="00546B66" w14:paraId="5F25BCD1"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127E1F" w14:textId="77777777" w:rsidR="00546B66" w:rsidRPr="00546B66" w:rsidRDefault="00546B66" w:rsidP="00546B66">
            <w:pPr>
              <w:spacing w:before="60" w:after="60"/>
              <w:rPr>
                <w:b/>
                <w:i/>
                <w:sz w:val="22"/>
                <w:szCs w:val="22"/>
              </w:rPr>
            </w:pPr>
            <w:r w:rsidRPr="00546B66">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47D3F42" w14:textId="77777777" w:rsidR="00546B66" w:rsidRPr="00546B66" w:rsidRDefault="00546B66" w:rsidP="00546B66">
            <w:pPr>
              <w:spacing w:before="60" w:after="60"/>
              <w:rPr>
                <w:b/>
                <w:i/>
                <w:sz w:val="22"/>
                <w:szCs w:val="22"/>
              </w:rPr>
            </w:pPr>
            <w:r w:rsidRPr="00546B66">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3F09235" w14:textId="77777777" w:rsidR="00546B66" w:rsidRPr="00546B66" w:rsidRDefault="00546B66" w:rsidP="00546B66">
            <w:pPr>
              <w:spacing w:before="60" w:after="60"/>
              <w:jc w:val="center"/>
              <w:rPr>
                <w:b/>
                <w:i/>
                <w:sz w:val="22"/>
                <w:szCs w:val="22"/>
              </w:rPr>
            </w:pPr>
            <w:r w:rsidRPr="00546B66">
              <w:rPr>
                <w:b/>
                <w:i/>
                <w:sz w:val="22"/>
                <w:szCs w:val="22"/>
              </w:rPr>
              <w:t>Subject to IMM &amp; PUC Reporting</w:t>
            </w:r>
          </w:p>
        </w:tc>
      </w:tr>
      <w:tr w:rsidR="00546B66" w:rsidRPr="00546B66" w14:paraId="12635BBD"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45C9754B" w14:textId="77777777" w:rsidR="00546B66" w:rsidRPr="00546B66" w:rsidRDefault="00546B66" w:rsidP="00546B66">
            <w:pPr>
              <w:spacing w:before="60" w:after="60"/>
              <w:rPr>
                <w:sz w:val="20"/>
                <w:szCs w:val="20"/>
              </w:rPr>
            </w:pPr>
            <w:r w:rsidRPr="00546B66">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5CA59024" w14:textId="77777777" w:rsidR="00546B66" w:rsidRPr="00546B66" w:rsidRDefault="00546B66" w:rsidP="00546B66">
            <w:pPr>
              <w:spacing w:before="60" w:after="60"/>
              <w:rPr>
                <w:sz w:val="20"/>
                <w:szCs w:val="20"/>
              </w:rPr>
            </w:pPr>
            <w:r w:rsidRPr="00546B66">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5697A35F"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867320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8C32E8A" w14:textId="77777777" w:rsidR="00546B66" w:rsidRPr="00546B66" w:rsidRDefault="00546B66" w:rsidP="00546B66">
            <w:pPr>
              <w:spacing w:before="60" w:after="60"/>
              <w:rPr>
                <w:sz w:val="20"/>
                <w:szCs w:val="20"/>
              </w:rPr>
            </w:pPr>
            <w:r w:rsidRPr="00546B66">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2DD258C" w14:textId="77777777" w:rsidR="00546B66" w:rsidRPr="00546B66" w:rsidRDefault="00546B66" w:rsidP="00546B66">
            <w:pPr>
              <w:spacing w:before="60" w:after="60"/>
              <w:rPr>
                <w:sz w:val="20"/>
                <w:szCs w:val="20"/>
              </w:rPr>
            </w:pPr>
            <w:r w:rsidRPr="00546B66">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8F6354A"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7B8B33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9F6D75D" w14:textId="77777777" w:rsidR="00546B66" w:rsidRPr="00546B66" w:rsidRDefault="00546B66" w:rsidP="00546B66">
            <w:pPr>
              <w:spacing w:before="60" w:after="60"/>
              <w:rPr>
                <w:sz w:val="20"/>
                <w:szCs w:val="20"/>
              </w:rPr>
            </w:pPr>
            <w:r w:rsidRPr="00546B66">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5DB0D3B0" w14:textId="77777777" w:rsidR="00546B66" w:rsidRPr="00546B66" w:rsidRDefault="00546B66" w:rsidP="00546B66">
            <w:pPr>
              <w:spacing w:before="60" w:after="60"/>
              <w:rPr>
                <w:sz w:val="20"/>
                <w:szCs w:val="20"/>
              </w:rPr>
            </w:pPr>
            <w:r w:rsidRPr="00546B66">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63B5FD06" w14:textId="77777777" w:rsidR="00546B66" w:rsidRPr="00546B66" w:rsidRDefault="00546B66" w:rsidP="00546B66">
            <w:pPr>
              <w:spacing w:before="60" w:after="60"/>
              <w:jc w:val="center"/>
              <w:rPr>
                <w:sz w:val="20"/>
                <w:szCs w:val="20"/>
              </w:rPr>
            </w:pPr>
            <w:r w:rsidRPr="00546B66">
              <w:rPr>
                <w:sz w:val="20"/>
                <w:szCs w:val="20"/>
              </w:rPr>
              <w:t>Yes</w:t>
            </w:r>
          </w:p>
        </w:tc>
      </w:tr>
    </w:tbl>
    <w:p w14:paraId="02517C02" w14:textId="1004F2C1" w:rsidR="00546B66" w:rsidRDefault="00546B66" w:rsidP="008A7E9F"/>
    <w:sectPr w:rsidR="00546B6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4A3E" w14:textId="77777777" w:rsidR="005F67B9" w:rsidRDefault="005F67B9">
      <w:r>
        <w:separator/>
      </w:r>
    </w:p>
  </w:endnote>
  <w:endnote w:type="continuationSeparator" w:id="0">
    <w:p w14:paraId="46B22676" w14:textId="77777777" w:rsidR="005F67B9" w:rsidRDefault="005F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DB5E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EFEE" w14:textId="534D26A0" w:rsidR="00D176CF" w:rsidRDefault="005668A1">
    <w:pPr>
      <w:pStyle w:val="Footer"/>
      <w:tabs>
        <w:tab w:val="clear" w:pos="4320"/>
        <w:tab w:val="clear" w:pos="8640"/>
        <w:tab w:val="right" w:pos="9360"/>
      </w:tabs>
      <w:rPr>
        <w:rFonts w:ascii="Arial" w:hAnsi="Arial" w:cs="Arial"/>
        <w:sz w:val="18"/>
      </w:rPr>
    </w:pPr>
    <w:r>
      <w:rPr>
        <w:rFonts w:ascii="Arial" w:hAnsi="Arial" w:cs="Arial"/>
        <w:sz w:val="18"/>
      </w:rPr>
      <w:t>1293</w:t>
    </w:r>
    <w:r w:rsidR="00D176CF">
      <w:rPr>
        <w:rFonts w:ascii="Arial" w:hAnsi="Arial" w:cs="Arial"/>
        <w:sz w:val="18"/>
      </w:rPr>
      <w:t>NPRR</w:t>
    </w:r>
    <w:r w:rsidR="0098782E">
      <w:rPr>
        <w:rFonts w:ascii="Arial" w:hAnsi="Arial" w:cs="Arial"/>
        <w:sz w:val="18"/>
      </w:rPr>
      <w:t>-</w:t>
    </w:r>
    <w:r w:rsidR="00295EFF">
      <w:rPr>
        <w:rFonts w:ascii="Arial" w:hAnsi="Arial" w:cs="Arial"/>
        <w:sz w:val="18"/>
      </w:rPr>
      <w:t>04 PRS Report</w:t>
    </w:r>
    <w:r w:rsidR="00D176CF">
      <w:rPr>
        <w:rFonts w:ascii="Arial" w:hAnsi="Arial" w:cs="Arial"/>
        <w:sz w:val="18"/>
      </w:rPr>
      <w:t xml:space="preserve"> </w:t>
    </w:r>
    <w:r w:rsidR="00295EFF">
      <w:rPr>
        <w:rFonts w:ascii="Arial" w:hAnsi="Arial" w:cs="Arial"/>
        <w:sz w:val="18"/>
      </w:rPr>
      <w:t>081325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14386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1866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7F57" w14:textId="77777777" w:rsidR="005F67B9" w:rsidRDefault="005F67B9">
      <w:r>
        <w:separator/>
      </w:r>
    </w:p>
  </w:footnote>
  <w:footnote w:type="continuationSeparator" w:id="0">
    <w:p w14:paraId="3FD0FB6D" w14:textId="77777777" w:rsidR="005F67B9" w:rsidRDefault="005F6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8ECC" w14:textId="6897ACB9" w:rsidR="00D176CF" w:rsidRDefault="00295EF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0FC"/>
    <w:rsid w:val="00060A5A"/>
    <w:rsid w:val="00064B44"/>
    <w:rsid w:val="00065EDA"/>
    <w:rsid w:val="00067FE2"/>
    <w:rsid w:val="00076448"/>
    <w:rsid w:val="0007682E"/>
    <w:rsid w:val="000820C4"/>
    <w:rsid w:val="00090317"/>
    <w:rsid w:val="000C032F"/>
    <w:rsid w:val="000C2334"/>
    <w:rsid w:val="000D1AEB"/>
    <w:rsid w:val="000D3E64"/>
    <w:rsid w:val="000E30E1"/>
    <w:rsid w:val="000E78C1"/>
    <w:rsid w:val="000F13C5"/>
    <w:rsid w:val="000F5C51"/>
    <w:rsid w:val="00105A36"/>
    <w:rsid w:val="001313B4"/>
    <w:rsid w:val="001417A0"/>
    <w:rsid w:val="0014546D"/>
    <w:rsid w:val="001458FF"/>
    <w:rsid w:val="001500D9"/>
    <w:rsid w:val="00156DB7"/>
    <w:rsid w:val="00157228"/>
    <w:rsid w:val="00160C3C"/>
    <w:rsid w:val="00161EFA"/>
    <w:rsid w:val="00164E03"/>
    <w:rsid w:val="00176375"/>
    <w:rsid w:val="0017783C"/>
    <w:rsid w:val="00187047"/>
    <w:rsid w:val="0019314C"/>
    <w:rsid w:val="001C1E01"/>
    <w:rsid w:val="001D0494"/>
    <w:rsid w:val="001F0F85"/>
    <w:rsid w:val="001F38F0"/>
    <w:rsid w:val="00204E1A"/>
    <w:rsid w:val="00237430"/>
    <w:rsid w:val="00244B88"/>
    <w:rsid w:val="0026307D"/>
    <w:rsid w:val="00276A99"/>
    <w:rsid w:val="00286AD9"/>
    <w:rsid w:val="00295EFF"/>
    <w:rsid w:val="002966F3"/>
    <w:rsid w:val="002B69F3"/>
    <w:rsid w:val="002B763A"/>
    <w:rsid w:val="002D382A"/>
    <w:rsid w:val="002F1EDD"/>
    <w:rsid w:val="002F32FD"/>
    <w:rsid w:val="003013F2"/>
    <w:rsid w:val="0030232A"/>
    <w:rsid w:val="0030694A"/>
    <w:rsid w:val="003069F4"/>
    <w:rsid w:val="00360920"/>
    <w:rsid w:val="00384709"/>
    <w:rsid w:val="00386C35"/>
    <w:rsid w:val="003A3D77"/>
    <w:rsid w:val="003B5AED"/>
    <w:rsid w:val="003C6B7B"/>
    <w:rsid w:val="004135BD"/>
    <w:rsid w:val="00427697"/>
    <w:rsid w:val="004302A4"/>
    <w:rsid w:val="004463BA"/>
    <w:rsid w:val="00467C9D"/>
    <w:rsid w:val="004738CB"/>
    <w:rsid w:val="00476D36"/>
    <w:rsid w:val="004822D4"/>
    <w:rsid w:val="0049290B"/>
    <w:rsid w:val="004A4451"/>
    <w:rsid w:val="004B71B6"/>
    <w:rsid w:val="004C2F6D"/>
    <w:rsid w:val="004C72BE"/>
    <w:rsid w:val="004D3958"/>
    <w:rsid w:val="005008DF"/>
    <w:rsid w:val="005045D0"/>
    <w:rsid w:val="0051401E"/>
    <w:rsid w:val="00534C6C"/>
    <w:rsid w:val="00546B66"/>
    <w:rsid w:val="00555554"/>
    <w:rsid w:val="005617AB"/>
    <w:rsid w:val="005668A1"/>
    <w:rsid w:val="005672EA"/>
    <w:rsid w:val="005841C0"/>
    <w:rsid w:val="0059260F"/>
    <w:rsid w:val="005B3183"/>
    <w:rsid w:val="005C3607"/>
    <w:rsid w:val="005D0C65"/>
    <w:rsid w:val="005E5074"/>
    <w:rsid w:val="005F67B9"/>
    <w:rsid w:val="006054A0"/>
    <w:rsid w:val="00612E4F"/>
    <w:rsid w:val="00613501"/>
    <w:rsid w:val="00614BC1"/>
    <w:rsid w:val="00615D5E"/>
    <w:rsid w:val="00622E99"/>
    <w:rsid w:val="00625E5D"/>
    <w:rsid w:val="00657C61"/>
    <w:rsid w:val="0066370F"/>
    <w:rsid w:val="006A0784"/>
    <w:rsid w:val="006A697B"/>
    <w:rsid w:val="006B4DDE"/>
    <w:rsid w:val="006E4597"/>
    <w:rsid w:val="006F7138"/>
    <w:rsid w:val="00700BF0"/>
    <w:rsid w:val="007058C1"/>
    <w:rsid w:val="00726374"/>
    <w:rsid w:val="00743968"/>
    <w:rsid w:val="00784909"/>
    <w:rsid w:val="00785415"/>
    <w:rsid w:val="00786294"/>
    <w:rsid w:val="00791CB9"/>
    <w:rsid w:val="00792CAC"/>
    <w:rsid w:val="00793130"/>
    <w:rsid w:val="00797DEE"/>
    <w:rsid w:val="007A1BE1"/>
    <w:rsid w:val="007B3233"/>
    <w:rsid w:val="007B5A42"/>
    <w:rsid w:val="007C199B"/>
    <w:rsid w:val="007D3073"/>
    <w:rsid w:val="007D64B9"/>
    <w:rsid w:val="007D72D4"/>
    <w:rsid w:val="007E0452"/>
    <w:rsid w:val="008070C0"/>
    <w:rsid w:val="00807DC1"/>
    <w:rsid w:val="00811C12"/>
    <w:rsid w:val="00816859"/>
    <w:rsid w:val="008312BF"/>
    <w:rsid w:val="00833849"/>
    <w:rsid w:val="00845778"/>
    <w:rsid w:val="008863CD"/>
    <w:rsid w:val="00887E28"/>
    <w:rsid w:val="00895739"/>
    <w:rsid w:val="008A7E9F"/>
    <w:rsid w:val="008D5C3A"/>
    <w:rsid w:val="008D5D83"/>
    <w:rsid w:val="008D7A0D"/>
    <w:rsid w:val="008E2870"/>
    <w:rsid w:val="008E5103"/>
    <w:rsid w:val="008E6DA2"/>
    <w:rsid w:val="008F6DD5"/>
    <w:rsid w:val="00907B1E"/>
    <w:rsid w:val="00911556"/>
    <w:rsid w:val="009357F8"/>
    <w:rsid w:val="00943AFD"/>
    <w:rsid w:val="009476EF"/>
    <w:rsid w:val="009508F5"/>
    <w:rsid w:val="00963A51"/>
    <w:rsid w:val="009679CE"/>
    <w:rsid w:val="00970B72"/>
    <w:rsid w:val="00983B6E"/>
    <w:rsid w:val="00985B06"/>
    <w:rsid w:val="0098782E"/>
    <w:rsid w:val="009936F8"/>
    <w:rsid w:val="009A3772"/>
    <w:rsid w:val="009B479F"/>
    <w:rsid w:val="009D17F0"/>
    <w:rsid w:val="009D302C"/>
    <w:rsid w:val="009E2D93"/>
    <w:rsid w:val="009F5AEF"/>
    <w:rsid w:val="00A204F1"/>
    <w:rsid w:val="00A42796"/>
    <w:rsid w:val="00A5311D"/>
    <w:rsid w:val="00AD3B58"/>
    <w:rsid w:val="00AF56C6"/>
    <w:rsid w:val="00AF7CB2"/>
    <w:rsid w:val="00B01994"/>
    <w:rsid w:val="00B032E8"/>
    <w:rsid w:val="00B11547"/>
    <w:rsid w:val="00B57F96"/>
    <w:rsid w:val="00B67892"/>
    <w:rsid w:val="00B97A5B"/>
    <w:rsid w:val="00BA4D33"/>
    <w:rsid w:val="00BC2D06"/>
    <w:rsid w:val="00BC36DD"/>
    <w:rsid w:val="00C522F2"/>
    <w:rsid w:val="00C744EB"/>
    <w:rsid w:val="00C8408C"/>
    <w:rsid w:val="00C90702"/>
    <w:rsid w:val="00C917FF"/>
    <w:rsid w:val="00C9766A"/>
    <w:rsid w:val="00CB5A5C"/>
    <w:rsid w:val="00CC4F39"/>
    <w:rsid w:val="00CD544C"/>
    <w:rsid w:val="00CF4256"/>
    <w:rsid w:val="00D04FE8"/>
    <w:rsid w:val="00D176CF"/>
    <w:rsid w:val="00D17AD5"/>
    <w:rsid w:val="00D271E3"/>
    <w:rsid w:val="00D47A80"/>
    <w:rsid w:val="00D57E83"/>
    <w:rsid w:val="00D67169"/>
    <w:rsid w:val="00D85807"/>
    <w:rsid w:val="00D87349"/>
    <w:rsid w:val="00D91EE9"/>
    <w:rsid w:val="00D9627A"/>
    <w:rsid w:val="00D97220"/>
    <w:rsid w:val="00DA37D8"/>
    <w:rsid w:val="00DB23F8"/>
    <w:rsid w:val="00DC73FF"/>
    <w:rsid w:val="00E14D47"/>
    <w:rsid w:val="00E1641C"/>
    <w:rsid w:val="00E261EC"/>
    <w:rsid w:val="00E26708"/>
    <w:rsid w:val="00E34958"/>
    <w:rsid w:val="00E37AB0"/>
    <w:rsid w:val="00E417E1"/>
    <w:rsid w:val="00E431AD"/>
    <w:rsid w:val="00E71C39"/>
    <w:rsid w:val="00EA1AA7"/>
    <w:rsid w:val="00EA56E6"/>
    <w:rsid w:val="00EA694D"/>
    <w:rsid w:val="00EB18E4"/>
    <w:rsid w:val="00EC1385"/>
    <w:rsid w:val="00EC335F"/>
    <w:rsid w:val="00EC48FB"/>
    <w:rsid w:val="00ED3965"/>
    <w:rsid w:val="00EF232A"/>
    <w:rsid w:val="00F05A69"/>
    <w:rsid w:val="00F43FFD"/>
    <w:rsid w:val="00F44236"/>
    <w:rsid w:val="00F520AE"/>
    <w:rsid w:val="00F52517"/>
    <w:rsid w:val="00FA57B2"/>
    <w:rsid w:val="00FB509B"/>
    <w:rsid w:val="00FB6B0F"/>
    <w:rsid w:val="00FC3D4B"/>
    <w:rsid w:val="00FC6312"/>
    <w:rsid w:val="00FD10C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60623A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738CB"/>
    <w:rPr>
      <w:iCs/>
      <w:sz w:val="24"/>
    </w:rPr>
  </w:style>
  <w:style w:type="paragraph" w:customStyle="1" w:styleId="BodyTextNumbered">
    <w:name w:val="Body Text Numbered"/>
    <w:basedOn w:val="BodyText"/>
    <w:link w:val="BodyTextNumberedChar1"/>
    <w:rsid w:val="004738CB"/>
    <w:pPr>
      <w:ind w:left="720" w:hanging="720"/>
    </w:pPr>
    <w:rPr>
      <w:iCs/>
      <w:szCs w:val="20"/>
    </w:rPr>
  </w:style>
  <w:style w:type="paragraph" w:customStyle="1" w:styleId="note">
    <w:name w:val="note"/>
    <w:basedOn w:val="Normal"/>
    <w:rsid w:val="004738CB"/>
    <w:rPr>
      <w:sz w:val="22"/>
      <w:szCs w:val="20"/>
    </w:rPr>
  </w:style>
  <w:style w:type="character" w:customStyle="1" w:styleId="H3Char">
    <w:name w:val="H3 Char"/>
    <w:link w:val="H3"/>
    <w:rsid w:val="00970B72"/>
    <w:rPr>
      <w:b/>
      <w:bCs/>
      <w:i/>
      <w:sz w:val="24"/>
    </w:rPr>
  </w:style>
  <w:style w:type="character" w:customStyle="1" w:styleId="HeaderChar">
    <w:name w:val="Header Char"/>
    <w:basedOn w:val="DefaultParagraphFont"/>
    <w:link w:val="Header"/>
    <w:rsid w:val="00B97A5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bblevins@erco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gridinfo/transmission/opsys-change-schedul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3"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jordan.troublefield@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4FBA8112-46FF-4285-BA2B-B6D40253C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A72D0-20CC-401C-9D27-DA6B1A829F6C}">
  <ds:schemaRefs>
    <ds:schemaRef ds:uri="http://schemas.microsoft.com/sharepoint/v3/contenttype/forms"/>
  </ds:schemaRefs>
</ds:datastoreItem>
</file>

<file path=customXml/itemProps4.xml><?xml version="1.0" encoding="utf-8"?>
<ds:datastoreItem xmlns:ds="http://schemas.openxmlformats.org/officeDocument/2006/customXml" ds:itemID="{7AFB6179-80EE-4B5E-88E4-D3CD6C909A88}">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2547</Words>
  <Characters>15635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2025-08-18T19:45:00Z</dcterms:created>
  <dcterms:modified xsi:type="dcterms:W3CDTF">2025-08-18T19:45:00Z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